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5C" w:rsidRPr="004A295D" w:rsidRDefault="0025015C" w:rsidP="0025015C">
      <w:pPr>
        <w:widowControl w:val="0"/>
        <w:overflowPunct w:val="0"/>
        <w:autoSpaceDE w:val="0"/>
        <w:autoSpaceDN w:val="0"/>
        <w:adjustRightInd w:val="0"/>
        <w:jc w:val="both"/>
        <w:rPr>
          <w:rFonts w:ascii="Arial" w:hAnsi="Arial" w:cs="Arial"/>
          <w:b/>
          <w:bCs/>
          <w:sz w:val="22"/>
          <w:lang w:val="es-ES_tradnl"/>
        </w:rPr>
      </w:pPr>
      <w:r w:rsidRPr="004A295D">
        <w:rPr>
          <w:rFonts w:ascii="Arial" w:hAnsi="Arial" w:cs="Arial"/>
          <w:b/>
          <w:bCs/>
          <w:sz w:val="22"/>
        </w:rPr>
        <w:t xml:space="preserve">CONTRATO DE COEDICIÓN DE LA PRIMERA EDICIÓN DE LA OBRA LITERARIA TITULADA </w:t>
      </w:r>
      <w:r w:rsidR="006D1173" w:rsidRPr="004A295D">
        <w:rPr>
          <w:rFonts w:ascii="Arial" w:hAnsi="Arial" w:cs="Arial"/>
          <w:b/>
          <w:bCs/>
          <w:sz w:val="22"/>
        </w:rPr>
        <w:t>“</w:t>
      </w:r>
      <w:r w:rsidR="002B7C68" w:rsidRPr="00674DAE">
        <w:rPr>
          <w:rFonts w:ascii="Arial" w:hAnsi="Arial" w:cs="Arial"/>
          <w:b/>
          <w:bCs/>
          <w:sz w:val="22"/>
        </w:rPr>
        <w:t>CONTROL DE CONVENCIONALIDAD Y CONVERGENCIA INTERPRETATIVA</w:t>
      </w:r>
      <w:r w:rsidR="006D1173" w:rsidRPr="004A295D">
        <w:rPr>
          <w:rFonts w:ascii="Arial" w:hAnsi="Arial" w:cs="Arial"/>
          <w:b/>
          <w:bCs/>
          <w:sz w:val="22"/>
        </w:rPr>
        <w:t>”</w:t>
      </w:r>
      <w:r w:rsidRPr="004A295D">
        <w:rPr>
          <w:rFonts w:ascii="Arial" w:hAnsi="Arial" w:cs="Arial"/>
          <w:b/>
          <w:bCs/>
          <w:sz w:val="22"/>
        </w:rPr>
        <w:t>, EN ADELANTE DENOMINADA “LA OBRA”, QUE CELEBRAN, POR UNA PARTE, EL INSTITUTO ELECTORAL DEL ESTADO DE MÉXICO,</w:t>
      </w:r>
      <w:r w:rsidRPr="004A295D">
        <w:rPr>
          <w:rFonts w:ascii="Arial" w:hAnsi="Arial" w:cs="Arial"/>
          <w:b/>
          <w:sz w:val="22"/>
        </w:rPr>
        <w:t xml:space="preserve"> </w:t>
      </w:r>
      <w:r w:rsidRPr="004A295D">
        <w:rPr>
          <w:rFonts w:ascii="Arial" w:hAnsi="Arial" w:cs="Arial"/>
          <w:b/>
          <w:bCs/>
          <w:sz w:val="22"/>
        </w:rPr>
        <w:t xml:space="preserve">REPRESENTADO EN ESTE ACTO POR </w:t>
      </w:r>
      <w:r w:rsidRPr="004A295D">
        <w:rPr>
          <w:rFonts w:ascii="Arial" w:hAnsi="Arial" w:cs="Arial"/>
          <w:b/>
          <w:sz w:val="22"/>
        </w:rPr>
        <w:t xml:space="preserve">EL </w:t>
      </w:r>
      <w:r w:rsidRPr="004A295D">
        <w:rPr>
          <w:rFonts w:ascii="Arial" w:hAnsi="Arial" w:cs="Arial"/>
          <w:b/>
          <w:bCs/>
          <w:sz w:val="22"/>
        </w:rPr>
        <w:t>MTRO. FRANCISCO JAVIER LÓPEZ CORRAL</w:t>
      </w:r>
      <w:r w:rsidRPr="004A295D">
        <w:rPr>
          <w:rFonts w:ascii="Arial" w:hAnsi="Arial" w:cs="Arial"/>
          <w:b/>
          <w:sz w:val="22"/>
        </w:rPr>
        <w:t>, SECRETARIO EJECUTIVO Y REPRESENTANTE LEGAL</w:t>
      </w:r>
      <w:r w:rsidR="00193CDC" w:rsidRPr="004A295D">
        <w:rPr>
          <w:rFonts w:ascii="Arial" w:hAnsi="Arial" w:cs="Arial"/>
          <w:b/>
          <w:sz w:val="22"/>
        </w:rPr>
        <w:t>;</w:t>
      </w:r>
      <w:r w:rsidR="002B7C68" w:rsidRPr="004A295D">
        <w:rPr>
          <w:rFonts w:ascii="Arial" w:hAnsi="Arial" w:cs="Arial"/>
          <w:b/>
          <w:sz w:val="22"/>
        </w:rPr>
        <w:t xml:space="preserve"> EDITORIAL TIRANT LO BLANCH</w:t>
      </w:r>
      <w:r w:rsidR="007B2799" w:rsidRPr="004A295D">
        <w:rPr>
          <w:rFonts w:ascii="Arial" w:hAnsi="Arial" w:cs="Arial"/>
          <w:b/>
          <w:sz w:val="22"/>
        </w:rPr>
        <w:t xml:space="preserve"> </w:t>
      </w:r>
      <w:r w:rsidR="006D1173" w:rsidRPr="004A295D">
        <w:rPr>
          <w:rFonts w:ascii="Arial" w:hAnsi="Arial" w:cs="Arial"/>
          <w:b/>
          <w:sz w:val="22"/>
        </w:rPr>
        <w:t>MÉXICO S. DE R. L. DE C. V.</w:t>
      </w:r>
      <w:r w:rsidR="00A36926" w:rsidRPr="004A295D">
        <w:rPr>
          <w:rFonts w:ascii="Arial" w:hAnsi="Arial" w:cs="Arial"/>
          <w:b/>
          <w:sz w:val="22"/>
        </w:rPr>
        <w:t xml:space="preserve">, REPRESENTADA POR EL </w:t>
      </w:r>
      <w:r w:rsidR="006D1173" w:rsidRPr="004A295D">
        <w:rPr>
          <w:rFonts w:ascii="Arial" w:hAnsi="Arial" w:cs="Arial"/>
          <w:b/>
          <w:bCs/>
          <w:noProof/>
          <w:spacing w:val="-10"/>
          <w:kern w:val="28"/>
          <w:sz w:val="22"/>
          <w:szCs w:val="20"/>
          <w:lang w:eastAsia="en-US"/>
        </w:rPr>
        <w:t>MTRO. ALEJANDRO CUBÍ</w:t>
      </w:r>
      <w:r w:rsidRPr="004A295D">
        <w:rPr>
          <w:rFonts w:ascii="Arial" w:hAnsi="Arial" w:cs="Arial"/>
          <w:b/>
          <w:bCs/>
          <w:sz w:val="22"/>
        </w:rPr>
        <w:t>, EN SU CARÁCTER DE REPRESENTANTE LEGAL</w:t>
      </w:r>
      <w:r w:rsidR="002B7C68" w:rsidRPr="004A295D">
        <w:rPr>
          <w:rFonts w:ascii="Arial" w:hAnsi="Arial" w:cs="Arial"/>
          <w:b/>
          <w:bCs/>
          <w:sz w:val="22"/>
        </w:rPr>
        <w:t>;</w:t>
      </w:r>
      <w:r w:rsidRPr="004A295D">
        <w:rPr>
          <w:rFonts w:ascii="Arial" w:hAnsi="Arial" w:cs="Arial"/>
          <w:b/>
          <w:bCs/>
          <w:sz w:val="22"/>
        </w:rPr>
        <w:t xml:space="preserve"> </w:t>
      </w:r>
      <w:r w:rsidR="00193CDC" w:rsidRPr="004A295D">
        <w:rPr>
          <w:rFonts w:ascii="Arial" w:hAnsi="Arial" w:cs="Arial"/>
          <w:b/>
          <w:bCs/>
          <w:sz w:val="22"/>
        </w:rPr>
        <w:t xml:space="preserve">Y EL MTRO. SAÚL MANDUJANO RUBIO, AUTOR DE “LA OBRA”; </w:t>
      </w:r>
      <w:r w:rsidRPr="004A295D">
        <w:rPr>
          <w:rFonts w:ascii="Arial" w:hAnsi="Arial" w:cs="Arial"/>
          <w:b/>
          <w:bCs/>
          <w:sz w:val="22"/>
        </w:rPr>
        <w:t>A QUIENES EN LO SUCESIVO Y PARA LOS EFECTOS DE ESTE CONTRATO SE LES</w:t>
      </w:r>
      <w:r w:rsidR="002B7C68" w:rsidRPr="004A295D">
        <w:rPr>
          <w:rFonts w:ascii="Arial" w:hAnsi="Arial" w:cs="Arial"/>
          <w:b/>
          <w:bCs/>
          <w:sz w:val="22"/>
        </w:rPr>
        <w:t xml:space="preserve"> DENOMINARÁ COMO “EL INSTITUTO</w:t>
      </w:r>
      <w:r w:rsidRPr="004A295D">
        <w:rPr>
          <w:rFonts w:ascii="Arial" w:hAnsi="Arial" w:cs="Arial"/>
          <w:b/>
          <w:bCs/>
          <w:sz w:val="22"/>
        </w:rPr>
        <w:t>”</w:t>
      </w:r>
      <w:r w:rsidR="00193CDC" w:rsidRPr="004A295D">
        <w:rPr>
          <w:rFonts w:ascii="Arial" w:hAnsi="Arial" w:cs="Arial"/>
          <w:b/>
          <w:bCs/>
          <w:sz w:val="22"/>
        </w:rPr>
        <w:t>,</w:t>
      </w:r>
      <w:r w:rsidR="007C60F5" w:rsidRPr="004A295D">
        <w:rPr>
          <w:rFonts w:ascii="Arial" w:hAnsi="Arial" w:cs="Arial"/>
          <w:b/>
          <w:bCs/>
          <w:sz w:val="22"/>
        </w:rPr>
        <w:t xml:space="preserve"> “</w:t>
      </w:r>
      <w:r w:rsidR="002B7C68" w:rsidRPr="004A295D">
        <w:rPr>
          <w:rFonts w:ascii="Arial" w:hAnsi="Arial" w:cs="Arial"/>
          <w:b/>
          <w:sz w:val="22"/>
        </w:rPr>
        <w:t>TIRANT LO BLANCH</w:t>
      </w:r>
      <w:r w:rsidR="007C60F5" w:rsidRPr="004A295D">
        <w:rPr>
          <w:rFonts w:ascii="Arial" w:hAnsi="Arial" w:cs="Arial"/>
          <w:b/>
          <w:bCs/>
          <w:sz w:val="22"/>
        </w:rPr>
        <w:t>”</w:t>
      </w:r>
      <w:r w:rsidRPr="004A295D">
        <w:rPr>
          <w:rFonts w:ascii="Arial" w:hAnsi="Arial" w:cs="Arial"/>
          <w:b/>
          <w:bCs/>
          <w:sz w:val="22"/>
        </w:rPr>
        <w:t xml:space="preserve">, </w:t>
      </w:r>
      <w:r w:rsidR="00193CDC" w:rsidRPr="004A295D">
        <w:rPr>
          <w:rFonts w:ascii="Arial" w:hAnsi="Arial" w:cs="Arial"/>
          <w:b/>
          <w:bCs/>
          <w:sz w:val="22"/>
        </w:rPr>
        <w:t xml:space="preserve">Y “EL AUTOR”, </w:t>
      </w:r>
      <w:r w:rsidRPr="004A295D">
        <w:rPr>
          <w:rFonts w:ascii="Arial" w:hAnsi="Arial" w:cs="Arial"/>
          <w:b/>
          <w:bCs/>
          <w:sz w:val="22"/>
        </w:rPr>
        <w:t xml:space="preserve">RESPECTIVAMENTE, </w:t>
      </w:r>
      <w:r w:rsidRPr="004A295D">
        <w:rPr>
          <w:rFonts w:ascii="Arial" w:hAnsi="Arial" w:cs="Arial"/>
          <w:b/>
          <w:bCs/>
          <w:sz w:val="22"/>
          <w:lang w:val="es-ES_tradnl"/>
        </w:rPr>
        <w:t xml:space="preserve">Y A QUIENES DE MANERA CONJUNTA SE LES DENOMINARÁ “LAS PARTES”, </w:t>
      </w:r>
      <w:r w:rsidRPr="004A295D">
        <w:rPr>
          <w:rFonts w:ascii="Arial" w:hAnsi="Arial" w:cs="Arial"/>
          <w:b/>
          <w:bCs/>
          <w:sz w:val="22"/>
        </w:rPr>
        <w:t>AL TENOR DE LAS SIGUIENTES DECLARACIONES Y CLÁUSULAS:</w:t>
      </w:r>
    </w:p>
    <w:p w:rsidR="0025015C" w:rsidRPr="004A295D" w:rsidRDefault="0025015C" w:rsidP="002D2408">
      <w:pPr>
        <w:widowControl w:val="0"/>
        <w:overflowPunct w:val="0"/>
        <w:autoSpaceDE w:val="0"/>
        <w:autoSpaceDN w:val="0"/>
        <w:adjustRightInd w:val="0"/>
        <w:jc w:val="center"/>
        <w:rPr>
          <w:rFonts w:ascii="Arial" w:hAnsi="Arial" w:cs="Arial"/>
          <w:b/>
          <w:bCs/>
          <w:noProof/>
          <w:spacing w:val="-10"/>
          <w:kern w:val="28"/>
          <w:sz w:val="22"/>
          <w:szCs w:val="20"/>
          <w:lang w:eastAsia="en-US"/>
        </w:rPr>
      </w:pPr>
    </w:p>
    <w:p w:rsidR="00502064" w:rsidRPr="004A295D" w:rsidRDefault="00502064" w:rsidP="002D2408">
      <w:pPr>
        <w:widowControl w:val="0"/>
        <w:overflowPunct w:val="0"/>
        <w:autoSpaceDE w:val="0"/>
        <w:autoSpaceDN w:val="0"/>
        <w:adjustRightInd w:val="0"/>
        <w:jc w:val="center"/>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D</w:t>
      </w:r>
      <w:r w:rsidR="00460C9A" w:rsidRPr="004A295D">
        <w:rPr>
          <w:rFonts w:ascii="Arial" w:hAnsi="Arial" w:cs="Arial"/>
          <w:b/>
          <w:bCs/>
          <w:noProof/>
          <w:spacing w:val="-10"/>
          <w:kern w:val="28"/>
          <w:sz w:val="22"/>
          <w:szCs w:val="20"/>
          <w:lang w:eastAsia="en-US"/>
        </w:rPr>
        <w:t>ECLARACIONE</w:t>
      </w:r>
      <w:r w:rsidRPr="004A295D">
        <w:rPr>
          <w:rFonts w:ascii="Arial" w:hAnsi="Arial" w:cs="Arial"/>
          <w:b/>
          <w:bCs/>
          <w:noProof/>
          <w:spacing w:val="-10"/>
          <w:kern w:val="28"/>
          <w:sz w:val="22"/>
          <w:szCs w:val="20"/>
          <w:lang w:eastAsia="en-US"/>
        </w:rPr>
        <w:t>S</w:t>
      </w:r>
    </w:p>
    <w:p w:rsidR="00460C9A" w:rsidRPr="004A295D" w:rsidRDefault="00460C9A" w:rsidP="00460C9A">
      <w:pPr>
        <w:rPr>
          <w:rFonts w:ascii="Arial" w:hAnsi="Arial" w:cs="Arial"/>
          <w:sz w:val="22"/>
          <w:szCs w:val="22"/>
        </w:rPr>
      </w:pPr>
    </w:p>
    <w:p w:rsidR="00460C9A" w:rsidRPr="004A295D" w:rsidRDefault="00460C9A" w:rsidP="00460C9A">
      <w:pPr>
        <w:jc w:val="both"/>
        <w:rPr>
          <w:rFonts w:ascii="Arial" w:hAnsi="Arial" w:cs="Arial"/>
          <w:b/>
          <w:sz w:val="22"/>
          <w:szCs w:val="22"/>
        </w:rPr>
      </w:pPr>
      <w:r w:rsidRPr="004A295D">
        <w:rPr>
          <w:rFonts w:ascii="Arial" w:hAnsi="Arial" w:cs="Arial"/>
          <w:b/>
          <w:sz w:val="22"/>
          <w:szCs w:val="22"/>
        </w:rPr>
        <w:t xml:space="preserve">I. </w:t>
      </w:r>
      <w:r w:rsidRPr="004A295D">
        <w:rPr>
          <w:rFonts w:ascii="Arial" w:hAnsi="Arial" w:cs="Arial"/>
          <w:b/>
          <w:sz w:val="22"/>
          <w:szCs w:val="22"/>
        </w:rPr>
        <w:tab/>
      </w:r>
      <w:r w:rsidRPr="004A295D">
        <w:rPr>
          <w:rFonts w:ascii="Arial" w:hAnsi="Arial" w:cs="Arial"/>
          <w:b/>
          <w:bCs/>
          <w:noProof/>
          <w:spacing w:val="-10"/>
          <w:kern w:val="28"/>
          <w:sz w:val="22"/>
          <w:szCs w:val="20"/>
          <w:lang w:eastAsia="en-US"/>
        </w:rPr>
        <w:t xml:space="preserve">DECLARA </w:t>
      </w:r>
      <w:r w:rsidRPr="004A295D">
        <w:rPr>
          <w:rFonts w:ascii="Arial" w:hAnsi="Arial" w:cs="Arial"/>
          <w:b/>
          <w:sz w:val="22"/>
          <w:szCs w:val="22"/>
        </w:rPr>
        <w:t xml:space="preserve">“EL INSTITUTO” </w:t>
      </w:r>
      <w:r w:rsidRPr="004A295D">
        <w:rPr>
          <w:rFonts w:ascii="Arial" w:hAnsi="Arial" w:cs="Arial"/>
          <w:b/>
          <w:bCs/>
          <w:noProof/>
          <w:spacing w:val="-10"/>
          <w:kern w:val="28"/>
          <w:sz w:val="22"/>
          <w:szCs w:val="20"/>
          <w:lang w:eastAsia="en-US"/>
        </w:rPr>
        <w:t>A TRAVÉS DE SU REPRESENTANTE LEGAL:</w:t>
      </w:r>
    </w:p>
    <w:p w:rsidR="00460C9A" w:rsidRPr="004A295D" w:rsidRDefault="00460C9A" w:rsidP="00460C9A">
      <w:pPr>
        <w:jc w:val="both"/>
        <w:rPr>
          <w:rFonts w:ascii="Arial" w:hAnsi="Arial" w:cs="Arial"/>
          <w:sz w:val="22"/>
          <w:szCs w:val="22"/>
        </w:rPr>
      </w:pPr>
    </w:p>
    <w:p w:rsidR="00A21C43" w:rsidRPr="004A295D" w:rsidRDefault="00375F63" w:rsidP="00ED343A">
      <w:pPr>
        <w:numPr>
          <w:ilvl w:val="0"/>
          <w:numId w:val="15"/>
        </w:numPr>
        <w:jc w:val="both"/>
        <w:rPr>
          <w:rFonts w:ascii="Arial" w:hAnsi="Arial" w:cs="Arial"/>
          <w:sz w:val="22"/>
          <w:szCs w:val="22"/>
        </w:rPr>
      </w:pPr>
      <w:r w:rsidRPr="004A295D">
        <w:rPr>
          <w:rFonts w:ascii="Arial" w:hAnsi="Arial" w:cs="Arial"/>
          <w:sz w:val="22"/>
          <w:szCs w:val="22"/>
        </w:rPr>
        <w:t>E</w:t>
      </w:r>
      <w:r w:rsidR="00A21C43" w:rsidRPr="004A295D">
        <w:rPr>
          <w:rFonts w:ascii="Arial" w:hAnsi="Arial" w:cs="Arial"/>
          <w:sz w:val="22"/>
          <w:szCs w:val="22"/>
        </w:rPr>
        <w:t xml:space="preserve">s un organismo </w:t>
      </w:r>
      <w:r w:rsidR="000A6127" w:rsidRPr="004A295D">
        <w:rPr>
          <w:rFonts w:ascii="Arial" w:hAnsi="Arial" w:cs="Arial"/>
          <w:sz w:val="22"/>
          <w:szCs w:val="22"/>
        </w:rPr>
        <w:t xml:space="preserve">público </w:t>
      </w:r>
      <w:r w:rsidR="00A21C43" w:rsidRPr="004A295D">
        <w:rPr>
          <w:rFonts w:ascii="Arial" w:hAnsi="Arial" w:cs="Arial"/>
          <w:sz w:val="22"/>
          <w:szCs w:val="22"/>
        </w:rPr>
        <w:t>dotado de personalidad jurídica y patrimonio propio, autónomo en su funcionamiento e independiente en sus decisiones, responsable de la organización, desarrollo y vigilancia de los procesos electorales, según se desprende del artículo 11 de la Constitución Política del Estado Libre y Soberano de México, en relación con el artículo 168 del Código</w:t>
      </w:r>
      <w:r w:rsidR="00ED343A" w:rsidRPr="004A295D">
        <w:rPr>
          <w:rFonts w:ascii="Arial" w:hAnsi="Arial" w:cs="Arial"/>
          <w:sz w:val="22"/>
          <w:szCs w:val="22"/>
        </w:rPr>
        <w:t xml:space="preserve"> Electoral del Estado de México, y q</w:t>
      </w:r>
      <w:proofErr w:type="spellStart"/>
      <w:r w:rsidR="00A21C43" w:rsidRPr="004A295D">
        <w:rPr>
          <w:rFonts w:ascii="Arial" w:hAnsi="Arial" w:cs="Arial"/>
          <w:sz w:val="22"/>
          <w:szCs w:val="22"/>
          <w:lang w:val="es-MX"/>
        </w:rPr>
        <w:t>ue</w:t>
      </w:r>
      <w:proofErr w:type="spellEnd"/>
      <w:r w:rsidR="00A21C43" w:rsidRPr="004A295D">
        <w:rPr>
          <w:rFonts w:ascii="Arial" w:hAnsi="Arial" w:cs="Arial"/>
          <w:sz w:val="22"/>
          <w:szCs w:val="22"/>
          <w:lang w:val="es-MX"/>
        </w:rPr>
        <w:t xml:space="preserve"> el artículo 171, fracciones I y VI del </w:t>
      </w:r>
      <w:r w:rsidR="00ED343A" w:rsidRPr="004A295D">
        <w:rPr>
          <w:rFonts w:ascii="Arial" w:hAnsi="Arial" w:cs="Arial"/>
          <w:sz w:val="22"/>
          <w:szCs w:val="22"/>
          <w:lang w:val="es-MX"/>
        </w:rPr>
        <w:t>mismo ordenamiento</w:t>
      </w:r>
      <w:r w:rsidR="00A21C43" w:rsidRPr="004A295D">
        <w:rPr>
          <w:rFonts w:ascii="Arial" w:hAnsi="Arial" w:cs="Arial"/>
          <w:sz w:val="22"/>
          <w:szCs w:val="22"/>
          <w:lang w:val="es-MX"/>
        </w:rPr>
        <w:t xml:space="preserve"> establece que entre sus fines se encuentra el contribuir al desarrollo de la vida democrática y coadyuvar en la promoción y difusión de la cultura política democrática.</w:t>
      </w:r>
    </w:p>
    <w:p w:rsidR="00A21C43" w:rsidRPr="004A295D" w:rsidRDefault="00A21C43" w:rsidP="00A21C43">
      <w:pPr>
        <w:ind w:left="567" w:hanging="567"/>
        <w:jc w:val="both"/>
        <w:rPr>
          <w:rFonts w:ascii="Arial" w:hAnsi="Arial" w:cs="Arial"/>
          <w:sz w:val="22"/>
          <w:szCs w:val="22"/>
          <w:lang w:val="es-MX"/>
        </w:rPr>
      </w:pPr>
    </w:p>
    <w:p w:rsidR="00A21C43" w:rsidRPr="004A295D" w:rsidRDefault="00375F63" w:rsidP="00A21C43">
      <w:pPr>
        <w:numPr>
          <w:ilvl w:val="0"/>
          <w:numId w:val="15"/>
        </w:numPr>
        <w:jc w:val="both"/>
        <w:rPr>
          <w:rFonts w:ascii="Arial" w:hAnsi="Arial" w:cs="Arial"/>
          <w:sz w:val="22"/>
          <w:szCs w:val="22"/>
          <w:lang w:val="es-MX"/>
        </w:rPr>
      </w:pPr>
      <w:r w:rsidRPr="004A295D">
        <w:rPr>
          <w:rFonts w:ascii="Arial" w:hAnsi="Arial" w:cs="Arial"/>
          <w:sz w:val="22"/>
          <w:szCs w:val="22"/>
        </w:rPr>
        <w:t>E</w:t>
      </w:r>
      <w:r w:rsidR="00A21C43" w:rsidRPr="004A295D">
        <w:rPr>
          <w:rFonts w:ascii="Arial" w:hAnsi="Arial" w:cs="Arial"/>
          <w:sz w:val="22"/>
          <w:szCs w:val="22"/>
        </w:rPr>
        <w:t xml:space="preserve">l Mtro. Francisco Javier López Corral fue designado como Secretario Ejecutivo por el Consejo General del Instituto Electoral del Estado de México, mediante el acuerdo número </w:t>
      </w:r>
      <w:r w:rsidR="00A21C43" w:rsidRPr="004A295D">
        <w:rPr>
          <w:rFonts w:ascii="Arial" w:hAnsi="Arial" w:cs="Arial"/>
          <w:bCs/>
          <w:sz w:val="22"/>
          <w:szCs w:val="22"/>
          <w:lang w:val="es-MX"/>
        </w:rPr>
        <w:t>IEEM/CG/58/2014</w:t>
      </w:r>
      <w:r w:rsidR="00A21C43" w:rsidRPr="004A295D">
        <w:rPr>
          <w:rFonts w:ascii="Arial" w:hAnsi="Arial" w:cs="Arial"/>
          <w:sz w:val="22"/>
          <w:szCs w:val="22"/>
        </w:rPr>
        <w:t xml:space="preserve">, en su sesión extraordinaria en fecha 3 de octubre de 2014, </w:t>
      </w:r>
      <w:r w:rsidR="00A21C43" w:rsidRPr="004A295D">
        <w:rPr>
          <w:rFonts w:ascii="Arial" w:hAnsi="Arial" w:cs="Arial"/>
          <w:sz w:val="22"/>
          <w:szCs w:val="22"/>
          <w:lang w:val="es-MX"/>
        </w:rPr>
        <w:t xml:space="preserve">y ratificado a través del diverso IEEM/CG/234/2015 del 23 de noviembre de 2015, por lo que cuenta con amplias atribuciones para representarlo y suscribir el presente contrato, </w:t>
      </w:r>
      <w:r w:rsidR="00A21C43" w:rsidRPr="004A295D">
        <w:rPr>
          <w:rFonts w:ascii="Arial" w:hAnsi="Arial" w:cs="Arial"/>
          <w:sz w:val="22"/>
          <w:szCs w:val="22"/>
        </w:rPr>
        <w:t>de conformidad con el artículo 196 fracción I, del Código Electoral del Estado de México.</w:t>
      </w:r>
    </w:p>
    <w:p w:rsidR="00460C9A" w:rsidRPr="004A295D" w:rsidRDefault="00460C9A" w:rsidP="00A21C43">
      <w:pPr>
        <w:ind w:left="567" w:hanging="567"/>
        <w:jc w:val="both"/>
        <w:rPr>
          <w:rFonts w:ascii="Arial" w:hAnsi="Arial" w:cs="Arial"/>
          <w:sz w:val="22"/>
          <w:szCs w:val="22"/>
        </w:rPr>
      </w:pPr>
    </w:p>
    <w:p w:rsidR="00460C9A" w:rsidRPr="004A295D" w:rsidRDefault="00375F63" w:rsidP="00A21C43">
      <w:pPr>
        <w:numPr>
          <w:ilvl w:val="0"/>
          <w:numId w:val="15"/>
        </w:numPr>
        <w:jc w:val="both"/>
        <w:rPr>
          <w:rFonts w:ascii="Arial" w:hAnsi="Arial" w:cs="Arial"/>
          <w:sz w:val="22"/>
          <w:szCs w:val="22"/>
        </w:rPr>
      </w:pPr>
      <w:r w:rsidRPr="004A295D">
        <w:rPr>
          <w:rFonts w:ascii="Arial" w:hAnsi="Arial" w:cs="Arial"/>
          <w:sz w:val="22"/>
          <w:szCs w:val="22"/>
        </w:rPr>
        <w:t>E</w:t>
      </w:r>
      <w:r w:rsidR="00460C9A" w:rsidRPr="004A295D">
        <w:rPr>
          <w:rFonts w:ascii="Arial" w:hAnsi="Arial" w:cs="Arial"/>
          <w:sz w:val="22"/>
          <w:szCs w:val="22"/>
        </w:rPr>
        <w:t>l segundo párrafo del artículo 192 del Código Electoral del Estado de México establece que el Centro de Formación y Documentación Electoral estará adscrito al Consejo General del Instituto Electoral del Estado de México.</w:t>
      </w:r>
    </w:p>
    <w:p w:rsidR="00460C9A" w:rsidRPr="004A295D" w:rsidRDefault="00460C9A" w:rsidP="008479B0">
      <w:pPr>
        <w:ind w:left="567" w:hanging="567"/>
        <w:jc w:val="both"/>
        <w:rPr>
          <w:rFonts w:ascii="Arial" w:hAnsi="Arial" w:cs="Arial"/>
          <w:sz w:val="22"/>
          <w:szCs w:val="22"/>
        </w:rPr>
      </w:pPr>
    </w:p>
    <w:p w:rsidR="00D64AFA" w:rsidRPr="004A295D" w:rsidRDefault="00375F63" w:rsidP="00A21C43">
      <w:pPr>
        <w:numPr>
          <w:ilvl w:val="0"/>
          <w:numId w:val="15"/>
        </w:numPr>
        <w:jc w:val="both"/>
        <w:rPr>
          <w:rFonts w:ascii="Arial" w:hAnsi="Arial" w:cs="Arial"/>
          <w:sz w:val="22"/>
          <w:szCs w:val="22"/>
        </w:rPr>
      </w:pPr>
      <w:r w:rsidRPr="004A295D">
        <w:rPr>
          <w:rFonts w:ascii="Arial" w:hAnsi="Arial" w:cs="Arial"/>
          <w:sz w:val="22"/>
          <w:szCs w:val="22"/>
        </w:rPr>
        <w:t>E</w:t>
      </w:r>
      <w:r w:rsidR="00D64AFA" w:rsidRPr="004A295D">
        <w:rPr>
          <w:rFonts w:ascii="Arial" w:hAnsi="Arial" w:cs="Arial"/>
          <w:sz w:val="22"/>
          <w:szCs w:val="22"/>
        </w:rPr>
        <w:t xml:space="preserve">l artículo 31 </w:t>
      </w:r>
      <w:r w:rsidR="0006411D" w:rsidRPr="004A295D">
        <w:rPr>
          <w:rFonts w:ascii="Arial" w:hAnsi="Arial" w:cs="Arial"/>
          <w:sz w:val="22"/>
          <w:szCs w:val="22"/>
        </w:rPr>
        <w:t xml:space="preserve">fracción IV </w:t>
      </w:r>
      <w:r w:rsidR="00D64AFA" w:rsidRPr="004A295D">
        <w:rPr>
          <w:rFonts w:ascii="Arial" w:hAnsi="Arial" w:cs="Arial"/>
          <w:sz w:val="22"/>
          <w:szCs w:val="22"/>
        </w:rPr>
        <w:t>del Reglamento del Centro de Formación y Documentación Electoral establece que</w:t>
      </w:r>
      <w:r w:rsidR="009F0DA1" w:rsidRPr="004A295D">
        <w:rPr>
          <w:rFonts w:ascii="Arial" w:hAnsi="Arial" w:cs="Arial"/>
          <w:sz w:val="22"/>
          <w:szCs w:val="22"/>
        </w:rPr>
        <w:t xml:space="preserve"> a</w:t>
      </w:r>
      <w:r w:rsidR="00D74DDE" w:rsidRPr="004A295D">
        <w:rPr>
          <w:rFonts w:ascii="Arial" w:hAnsi="Arial" w:cs="Arial"/>
          <w:sz w:val="22"/>
          <w:szCs w:val="22"/>
        </w:rPr>
        <w:t>l</w:t>
      </w:r>
      <w:r w:rsidR="00D64AFA" w:rsidRPr="004A295D">
        <w:rPr>
          <w:rFonts w:ascii="Arial" w:hAnsi="Arial" w:cs="Arial"/>
          <w:sz w:val="22"/>
          <w:szCs w:val="22"/>
        </w:rPr>
        <w:t xml:space="preserve"> Comité Editorial </w:t>
      </w:r>
      <w:r w:rsidR="009F0DA1" w:rsidRPr="004A295D">
        <w:rPr>
          <w:rFonts w:ascii="Arial" w:hAnsi="Arial" w:cs="Arial"/>
          <w:sz w:val="22"/>
          <w:szCs w:val="22"/>
        </w:rPr>
        <w:t>le corresponde aprobar la coedición de obras con otras editoriales o instituciones.</w:t>
      </w:r>
    </w:p>
    <w:p w:rsidR="00D64AFA" w:rsidRPr="004A295D" w:rsidRDefault="00D64AFA" w:rsidP="008479B0">
      <w:pPr>
        <w:ind w:left="567" w:hanging="567"/>
        <w:jc w:val="both"/>
        <w:rPr>
          <w:rFonts w:ascii="Arial" w:hAnsi="Arial" w:cs="Arial"/>
          <w:sz w:val="22"/>
          <w:szCs w:val="22"/>
        </w:rPr>
      </w:pPr>
    </w:p>
    <w:p w:rsidR="00ED1F65" w:rsidRPr="004A295D" w:rsidRDefault="00375F63" w:rsidP="00A21C43">
      <w:pPr>
        <w:numPr>
          <w:ilvl w:val="0"/>
          <w:numId w:val="15"/>
        </w:numPr>
        <w:jc w:val="both"/>
        <w:rPr>
          <w:rFonts w:ascii="Arial" w:hAnsi="Arial" w:cs="Arial"/>
          <w:sz w:val="22"/>
          <w:szCs w:val="22"/>
        </w:rPr>
      </w:pPr>
      <w:r w:rsidRPr="004A295D">
        <w:rPr>
          <w:rFonts w:ascii="Arial" w:hAnsi="Arial" w:cs="Arial"/>
          <w:sz w:val="22"/>
          <w:szCs w:val="22"/>
        </w:rPr>
        <w:t>E</w:t>
      </w:r>
      <w:r w:rsidR="00460C9A" w:rsidRPr="004A295D">
        <w:rPr>
          <w:rFonts w:ascii="Arial" w:hAnsi="Arial" w:cs="Arial"/>
          <w:sz w:val="22"/>
          <w:szCs w:val="22"/>
        </w:rPr>
        <w:t>l Comité Editorial,</w:t>
      </w:r>
      <w:r w:rsidR="00D64AFA" w:rsidRPr="004A295D">
        <w:rPr>
          <w:rFonts w:ascii="Arial" w:hAnsi="Arial" w:cs="Arial"/>
          <w:sz w:val="22"/>
          <w:szCs w:val="22"/>
        </w:rPr>
        <w:t xml:space="preserve"> a través de su </w:t>
      </w:r>
      <w:r w:rsidR="00A8222B" w:rsidRPr="004A295D">
        <w:rPr>
          <w:rFonts w:ascii="Arial" w:hAnsi="Arial" w:cs="Arial"/>
          <w:sz w:val="22"/>
          <w:szCs w:val="22"/>
        </w:rPr>
        <w:t>A</w:t>
      </w:r>
      <w:r w:rsidR="00D64AFA" w:rsidRPr="004A295D">
        <w:rPr>
          <w:rFonts w:ascii="Arial" w:hAnsi="Arial" w:cs="Arial"/>
          <w:sz w:val="22"/>
          <w:szCs w:val="22"/>
        </w:rPr>
        <w:t xml:space="preserve">cuerdo número </w:t>
      </w:r>
      <w:r w:rsidR="00B22633" w:rsidRPr="004A295D">
        <w:rPr>
          <w:rFonts w:ascii="Arial" w:hAnsi="Arial" w:cs="Arial"/>
          <w:sz w:val="22"/>
          <w:szCs w:val="22"/>
        </w:rPr>
        <w:t>2</w:t>
      </w:r>
      <w:r w:rsidR="0093491C" w:rsidRPr="004A295D">
        <w:rPr>
          <w:rFonts w:ascii="Arial" w:hAnsi="Arial" w:cs="Arial"/>
          <w:sz w:val="22"/>
          <w:szCs w:val="22"/>
        </w:rPr>
        <w:t>2</w:t>
      </w:r>
      <w:r w:rsidR="00B22633" w:rsidRPr="004A295D">
        <w:rPr>
          <w:rFonts w:ascii="Arial" w:hAnsi="Arial" w:cs="Arial"/>
          <w:sz w:val="22"/>
          <w:szCs w:val="22"/>
        </w:rPr>
        <w:t>/2017</w:t>
      </w:r>
      <w:r w:rsidR="00460C9A" w:rsidRPr="004A295D">
        <w:rPr>
          <w:rFonts w:ascii="Arial" w:hAnsi="Arial" w:cs="Arial"/>
          <w:sz w:val="22"/>
          <w:szCs w:val="22"/>
        </w:rPr>
        <w:t xml:space="preserve">, tomado en la </w:t>
      </w:r>
      <w:r w:rsidR="003F3319" w:rsidRPr="004A295D">
        <w:rPr>
          <w:rFonts w:ascii="Arial" w:hAnsi="Arial" w:cs="Arial"/>
          <w:sz w:val="22"/>
          <w:szCs w:val="22"/>
        </w:rPr>
        <w:t>cuarta</w:t>
      </w:r>
      <w:r w:rsidR="00460C9A" w:rsidRPr="004A295D">
        <w:rPr>
          <w:rFonts w:ascii="Arial" w:hAnsi="Arial" w:cs="Arial"/>
          <w:sz w:val="22"/>
          <w:szCs w:val="22"/>
        </w:rPr>
        <w:t xml:space="preserve"> sesión ordinaria de </w:t>
      </w:r>
      <w:r w:rsidR="00D64AFA" w:rsidRPr="004A295D">
        <w:rPr>
          <w:rFonts w:ascii="Arial" w:hAnsi="Arial" w:cs="Arial"/>
          <w:sz w:val="22"/>
          <w:szCs w:val="22"/>
        </w:rPr>
        <w:t>201</w:t>
      </w:r>
      <w:r w:rsidR="003F3319" w:rsidRPr="004A295D">
        <w:rPr>
          <w:rFonts w:ascii="Arial" w:hAnsi="Arial" w:cs="Arial"/>
          <w:sz w:val="22"/>
          <w:szCs w:val="22"/>
        </w:rPr>
        <w:t>7</w:t>
      </w:r>
      <w:r w:rsidR="00D64AFA" w:rsidRPr="004A295D">
        <w:rPr>
          <w:rFonts w:ascii="Arial" w:hAnsi="Arial" w:cs="Arial"/>
          <w:sz w:val="22"/>
          <w:szCs w:val="22"/>
        </w:rPr>
        <w:t xml:space="preserve">, de </w:t>
      </w:r>
      <w:r w:rsidR="00460C9A" w:rsidRPr="004A295D">
        <w:rPr>
          <w:rFonts w:ascii="Arial" w:hAnsi="Arial" w:cs="Arial"/>
          <w:sz w:val="22"/>
          <w:szCs w:val="22"/>
        </w:rPr>
        <w:t xml:space="preserve">fecha </w:t>
      </w:r>
      <w:r w:rsidR="00785E6D" w:rsidRPr="004A295D">
        <w:rPr>
          <w:rFonts w:ascii="Arial" w:hAnsi="Arial" w:cs="Arial"/>
          <w:sz w:val="22"/>
          <w:szCs w:val="22"/>
        </w:rPr>
        <w:t>9</w:t>
      </w:r>
      <w:r w:rsidR="00460C9A" w:rsidRPr="004A295D">
        <w:rPr>
          <w:rFonts w:ascii="Arial" w:hAnsi="Arial" w:cs="Arial"/>
          <w:sz w:val="22"/>
          <w:szCs w:val="22"/>
        </w:rPr>
        <w:t xml:space="preserve"> de </w:t>
      </w:r>
      <w:r w:rsidR="00380250" w:rsidRPr="004A295D">
        <w:rPr>
          <w:rFonts w:ascii="Arial" w:hAnsi="Arial" w:cs="Arial"/>
          <w:sz w:val="22"/>
          <w:szCs w:val="22"/>
        </w:rPr>
        <w:t>noviembre</w:t>
      </w:r>
      <w:r w:rsidR="00460C9A" w:rsidRPr="004A295D">
        <w:rPr>
          <w:rFonts w:ascii="Arial" w:hAnsi="Arial" w:cs="Arial"/>
          <w:sz w:val="22"/>
          <w:szCs w:val="22"/>
        </w:rPr>
        <w:t xml:space="preserve">, producto de la </w:t>
      </w:r>
      <w:proofErr w:type="spellStart"/>
      <w:r w:rsidR="00785E6D" w:rsidRPr="004A295D">
        <w:rPr>
          <w:rFonts w:ascii="Arial" w:hAnsi="Arial" w:cs="Arial"/>
          <w:sz w:val="22"/>
          <w:szCs w:val="22"/>
        </w:rPr>
        <w:t>dictaminación</w:t>
      </w:r>
      <w:proofErr w:type="spellEnd"/>
      <w:r w:rsidR="00460C9A" w:rsidRPr="004A295D">
        <w:rPr>
          <w:rFonts w:ascii="Arial" w:hAnsi="Arial" w:cs="Arial"/>
          <w:sz w:val="22"/>
          <w:szCs w:val="22"/>
        </w:rPr>
        <w:t xml:space="preserve"> por el sistema de pares académicos bajo la modalidad de doble ciego, aprobó la publicación </w:t>
      </w:r>
      <w:r w:rsidR="003F3319" w:rsidRPr="004A295D">
        <w:rPr>
          <w:rFonts w:ascii="Arial" w:hAnsi="Arial" w:cs="Arial"/>
          <w:sz w:val="22"/>
          <w:szCs w:val="22"/>
        </w:rPr>
        <w:t xml:space="preserve">del trabajo </w:t>
      </w:r>
      <w:r w:rsidR="007D7653" w:rsidRPr="004A295D">
        <w:rPr>
          <w:rFonts w:ascii="Arial" w:hAnsi="Arial" w:cs="Arial"/>
          <w:sz w:val="22"/>
          <w:szCs w:val="22"/>
        </w:rPr>
        <w:t>“</w:t>
      </w:r>
      <w:r w:rsidR="003F3319" w:rsidRPr="004A295D">
        <w:rPr>
          <w:rFonts w:ascii="Arial" w:hAnsi="Arial" w:cs="Arial"/>
          <w:sz w:val="22"/>
          <w:szCs w:val="22"/>
        </w:rPr>
        <w:t>Control de convencionalidad y convergencia interpretativa</w:t>
      </w:r>
      <w:r w:rsidR="00B40EC7" w:rsidRPr="004A295D">
        <w:rPr>
          <w:rFonts w:ascii="Arial" w:hAnsi="Arial" w:cs="Arial"/>
          <w:sz w:val="22"/>
          <w:szCs w:val="22"/>
        </w:rPr>
        <w:t xml:space="preserve"> </w:t>
      </w:r>
      <w:r w:rsidR="00B40EC7" w:rsidRPr="00674DAE">
        <w:rPr>
          <w:rFonts w:ascii="Arial" w:hAnsi="Arial" w:cs="Arial"/>
          <w:sz w:val="22"/>
          <w:szCs w:val="22"/>
        </w:rPr>
        <w:t>en materia electoral</w:t>
      </w:r>
      <w:r w:rsidR="007D7653" w:rsidRPr="004A295D">
        <w:rPr>
          <w:rFonts w:ascii="Arial" w:hAnsi="Arial" w:cs="Arial"/>
          <w:sz w:val="22"/>
          <w:szCs w:val="22"/>
        </w:rPr>
        <w:t>”</w:t>
      </w:r>
      <w:r w:rsidR="008A3B1D" w:rsidRPr="004A295D">
        <w:rPr>
          <w:rFonts w:ascii="Arial" w:hAnsi="Arial" w:cs="Arial"/>
          <w:sz w:val="22"/>
          <w:szCs w:val="22"/>
        </w:rPr>
        <w:t>.</w:t>
      </w:r>
    </w:p>
    <w:p w:rsidR="00ED1F65" w:rsidRPr="004A295D" w:rsidRDefault="00ED1F65" w:rsidP="00ED1F65">
      <w:pPr>
        <w:jc w:val="both"/>
        <w:rPr>
          <w:rFonts w:ascii="Arial" w:hAnsi="Arial" w:cs="Arial"/>
          <w:sz w:val="22"/>
          <w:szCs w:val="22"/>
        </w:rPr>
      </w:pPr>
    </w:p>
    <w:p w:rsidR="00506F3C" w:rsidRPr="004A295D" w:rsidRDefault="007C15F8" w:rsidP="00A21C43">
      <w:pPr>
        <w:numPr>
          <w:ilvl w:val="0"/>
          <w:numId w:val="15"/>
        </w:numPr>
        <w:jc w:val="both"/>
        <w:rPr>
          <w:rFonts w:ascii="Arial" w:hAnsi="Arial" w:cs="Arial"/>
          <w:sz w:val="22"/>
          <w:szCs w:val="22"/>
        </w:rPr>
      </w:pPr>
      <w:r w:rsidRPr="004A295D">
        <w:rPr>
          <w:rFonts w:ascii="Arial" w:hAnsi="Arial" w:cs="Arial"/>
          <w:sz w:val="22"/>
          <w:szCs w:val="22"/>
        </w:rPr>
        <w:t>E</w:t>
      </w:r>
      <w:r w:rsidR="00D4221C" w:rsidRPr="004A295D">
        <w:rPr>
          <w:rFonts w:ascii="Arial" w:hAnsi="Arial" w:cs="Arial"/>
          <w:sz w:val="22"/>
          <w:szCs w:val="22"/>
        </w:rPr>
        <w:t>l Comité Editorial</w:t>
      </w:r>
      <w:r w:rsidR="00D64AFA" w:rsidRPr="004A295D">
        <w:rPr>
          <w:rFonts w:ascii="Arial" w:hAnsi="Arial" w:cs="Arial"/>
          <w:sz w:val="22"/>
          <w:szCs w:val="22"/>
        </w:rPr>
        <w:t xml:space="preserve"> en su Acuerdo número </w:t>
      </w:r>
      <w:r w:rsidR="00044707" w:rsidRPr="004A295D">
        <w:rPr>
          <w:rFonts w:ascii="Arial" w:hAnsi="Arial" w:cs="Arial"/>
          <w:sz w:val="22"/>
          <w:szCs w:val="22"/>
        </w:rPr>
        <w:t>25/2017</w:t>
      </w:r>
      <w:r w:rsidR="00D64AFA" w:rsidRPr="004A295D">
        <w:rPr>
          <w:rFonts w:ascii="Arial" w:hAnsi="Arial" w:cs="Arial"/>
          <w:sz w:val="22"/>
          <w:szCs w:val="22"/>
        </w:rPr>
        <w:t xml:space="preserve"> de la misma sesión, aprobó la realización de la </w:t>
      </w:r>
      <w:r w:rsidR="00931DB5" w:rsidRPr="004A295D">
        <w:rPr>
          <w:rFonts w:ascii="Arial" w:hAnsi="Arial" w:cs="Arial"/>
          <w:sz w:val="22"/>
          <w:szCs w:val="22"/>
        </w:rPr>
        <w:t>c</w:t>
      </w:r>
      <w:r w:rsidR="00D64AFA" w:rsidRPr="004A295D">
        <w:rPr>
          <w:rFonts w:ascii="Arial" w:hAnsi="Arial" w:cs="Arial"/>
          <w:sz w:val="22"/>
          <w:szCs w:val="22"/>
        </w:rPr>
        <w:t>oedición</w:t>
      </w:r>
      <w:r w:rsidR="00D74DDE" w:rsidRPr="004A295D">
        <w:rPr>
          <w:rFonts w:ascii="Arial" w:hAnsi="Arial" w:cs="Arial"/>
          <w:sz w:val="22"/>
          <w:szCs w:val="22"/>
        </w:rPr>
        <w:t xml:space="preserve"> de la obra con la </w:t>
      </w:r>
      <w:r w:rsidR="003F3319" w:rsidRPr="004A295D">
        <w:rPr>
          <w:rFonts w:ascii="Arial" w:hAnsi="Arial" w:cs="Arial"/>
          <w:sz w:val="22"/>
          <w:szCs w:val="22"/>
        </w:rPr>
        <w:t>Editorial Tirant Lo Blanch</w:t>
      </w:r>
      <w:r w:rsidR="008F4901" w:rsidRPr="004A295D">
        <w:rPr>
          <w:rFonts w:ascii="Arial" w:hAnsi="Arial" w:cs="Arial"/>
          <w:sz w:val="22"/>
          <w:szCs w:val="22"/>
        </w:rPr>
        <w:t xml:space="preserve"> México S. de R. L</w:t>
      </w:r>
      <w:r w:rsidR="00460C9A" w:rsidRPr="004A295D">
        <w:rPr>
          <w:rFonts w:ascii="Arial" w:hAnsi="Arial" w:cs="Arial"/>
          <w:sz w:val="22"/>
          <w:szCs w:val="22"/>
        </w:rPr>
        <w:t>.</w:t>
      </w:r>
      <w:r w:rsidR="008F4901" w:rsidRPr="004A295D">
        <w:rPr>
          <w:rFonts w:ascii="Arial" w:hAnsi="Arial" w:cs="Arial"/>
          <w:sz w:val="22"/>
          <w:szCs w:val="22"/>
        </w:rPr>
        <w:t xml:space="preserve"> de C. V.</w:t>
      </w:r>
    </w:p>
    <w:p w:rsidR="00506F3C" w:rsidRPr="004A295D" w:rsidRDefault="00506F3C" w:rsidP="00506F3C">
      <w:pPr>
        <w:jc w:val="both"/>
        <w:rPr>
          <w:rFonts w:ascii="Arial" w:hAnsi="Arial" w:cs="Arial"/>
          <w:sz w:val="22"/>
          <w:szCs w:val="22"/>
        </w:rPr>
      </w:pPr>
    </w:p>
    <w:p w:rsidR="00460C9A" w:rsidRPr="004A295D" w:rsidRDefault="00506F3C" w:rsidP="00A21C43">
      <w:pPr>
        <w:numPr>
          <w:ilvl w:val="0"/>
          <w:numId w:val="15"/>
        </w:numPr>
        <w:jc w:val="both"/>
        <w:rPr>
          <w:rFonts w:ascii="Arial" w:hAnsi="Arial" w:cs="Arial"/>
          <w:sz w:val="22"/>
          <w:szCs w:val="22"/>
        </w:rPr>
      </w:pPr>
      <w:r w:rsidRPr="004A295D">
        <w:rPr>
          <w:rFonts w:ascii="Arial" w:hAnsi="Arial" w:cs="Arial"/>
          <w:sz w:val="22"/>
          <w:szCs w:val="22"/>
        </w:rPr>
        <w:t>Que cuenta con la infraestructura, así como con los recursos materiales y técnicos necesarios para el cumplimiento al objeto del presente documento.</w:t>
      </w:r>
    </w:p>
    <w:p w:rsidR="00460C9A" w:rsidRPr="004A295D" w:rsidRDefault="00460C9A" w:rsidP="00460C9A">
      <w:pPr>
        <w:jc w:val="both"/>
        <w:rPr>
          <w:rFonts w:ascii="Arial" w:hAnsi="Arial" w:cs="Arial"/>
          <w:sz w:val="22"/>
          <w:szCs w:val="22"/>
        </w:rPr>
      </w:pPr>
    </w:p>
    <w:p w:rsidR="00460C9A" w:rsidRPr="004A295D" w:rsidRDefault="007C15F8" w:rsidP="00A21C43">
      <w:pPr>
        <w:numPr>
          <w:ilvl w:val="0"/>
          <w:numId w:val="15"/>
        </w:numPr>
        <w:jc w:val="both"/>
        <w:rPr>
          <w:rFonts w:ascii="Arial" w:hAnsi="Arial" w:cs="Arial"/>
          <w:sz w:val="22"/>
          <w:szCs w:val="22"/>
        </w:rPr>
      </w:pPr>
      <w:r w:rsidRPr="004A295D">
        <w:rPr>
          <w:rFonts w:ascii="Arial" w:hAnsi="Arial" w:cs="Arial"/>
          <w:sz w:val="22"/>
          <w:szCs w:val="22"/>
        </w:rPr>
        <w:t>T</w:t>
      </w:r>
      <w:r w:rsidR="00460C9A" w:rsidRPr="004A295D">
        <w:rPr>
          <w:rFonts w:ascii="Arial" w:hAnsi="Arial" w:cs="Arial"/>
          <w:sz w:val="22"/>
          <w:szCs w:val="22"/>
        </w:rPr>
        <w:t xml:space="preserve">iene su domicilio legal en Paseo </w:t>
      </w:r>
      <w:proofErr w:type="spellStart"/>
      <w:r w:rsidR="00460C9A" w:rsidRPr="004A295D">
        <w:rPr>
          <w:rFonts w:ascii="Arial" w:hAnsi="Arial" w:cs="Arial"/>
          <w:sz w:val="22"/>
          <w:szCs w:val="22"/>
        </w:rPr>
        <w:t>Tollocan</w:t>
      </w:r>
      <w:proofErr w:type="spellEnd"/>
      <w:r w:rsidR="00460C9A" w:rsidRPr="004A295D">
        <w:rPr>
          <w:rFonts w:ascii="Arial" w:hAnsi="Arial" w:cs="Arial"/>
          <w:sz w:val="22"/>
          <w:szCs w:val="22"/>
        </w:rPr>
        <w:t xml:space="preserve"> No. 944, colonia Santa Ana </w:t>
      </w:r>
      <w:proofErr w:type="spellStart"/>
      <w:r w:rsidR="00460C9A" w:rsidRPr="004A295D">
        <w:rPr>
          <w:rFonts w:ascii="Arial" w:hAnsi="Arial" w:cs="Arial"/>
          <w:sz w:val="22"/>
          <w:szCs w:val="22"/>
        </w:rPr>
        <w:t>Tlapaltitlán</w:t>
      </w:r>
      <w:proofErr w:type="spellEnd"/>
      <w:r w:rsidR="00460C9A" w:rsidRPr="004A295D">
        <w:rPr>
          <w:rFonts w:ascii="Arial" w:hAnsi="Arial" w:cs="Arial"/>
          <w:sz w:val="22"/>
          <w:szCs w:val="22"/>
        </w:rPr>
        <w:t>, C. P. 50160, Toluca de Lerdo, Estado de México.</w:t>
      </w:r>
    </w:p>
    <w:p w:rsidR="00460C9A" w:rsidRPr="004A295D" w:rsidRDefault="00460C9A" w:rsidP="00460C9A">
      <w:pPr>
        <w:jc w:val="both"/>
        <w:rPr>
          <w:rFonts w:ascii="Arial" w:hAnsi="Arial" w:cs="Arial"/>
          <w:sz w:val="22"/>
          <w:szCs w:val="22"/>
        </w:rPr>
      </w:pPr>
    </w:p>
    <w:p w:rsidR="00460C9A" w:rsidRPr="004A295D" w:rsidRDefault="00571A30" w:rsidP="003F3319">
      <w:pPr>
        <w:widowControl w:val="0"/>
        <w:overflowPunct w:val="0"/>
        <w:autoSpaceDE w:val="0"/>
        <w:autoSpaceDN w:val="0"/>
        <w:adjustRightInd w:val="0"/>
        <w:jc w:val="both"/>
        <w:rPr>
          <w:rFonts w:ascii="Arial" w:hAnsi="Arial" w:cs="Arial"/>
          <w:b/>
          <w:sz w:val="22"/>
          <w:szCs w:val="22"/>
        </w:rPr>
      </w:pPr>
      <w:r w:rsidRPr="004A295D">
        <w:rPr>
          <w:rFonts w:ascii="Arial" w:hAnsi="Arial" w:cs="Arial"/>
          <w:b/>
          <w:bCs/>
          <w:noProof/>
          <w:spacing w:val="-10"/>
          <w:kern w:val="28"/>
          <w:sz w:val="22"/>
          <w:szCs w:val="20"/>
          <w:lang w:eastAsia="en-US"/>
        </w:rPr>
        <w:t xml:space="preserve">II. DECLARA </w:t>
      </w:r>
      <w:r w:rsidR="00460C9A" w:rsidRPr="004A295D">
        <w:rPr>
          <w:rFonts w:ascii="Arial" w:hAnsi="Arial" w:cs="Arial"/>
          <w:b/>
          <w:sz w:val="22"/>
          <w:szCs w:val="22"/>
        </w:rPr>
        <w:t>“</w:t>
      </w:r>
      <w:r w:rsidR="003F3319" w:rsidRPr="004A295D">
        <w:rPr>
          <w:rFonts w:ascii="Arial" w:hAnsi="Arial" w:cs="Arial"/>
          <w:b/>
          <w:sz w:val="22"/>
          <w:szCs w:val="22"/>
        </w:rPr>
        <w:t>TIRANT LO BLANCH</w:t>
      </w:r>
      <w:r w:rsidR="00460C9A" w:rsidRPr="004A295D">
        <w:rPr>
          <w:rFonts w:ascii="Arial" w:hAnsi="Arial" w:cs="Arial"/>
          <w:b/>
          <w:sz w:val="22"/>
          <w:szCs w:val="22"/>
        </w:rPr>
        <w:t xml:space="preserve">” </w:t>
      </w:r>
      <w:r w:rsidR="00460C9A" w:rsidRPr="004A295D">
        <w:rPr>
          <w:rFonts w:ascii="Arial" w:hAnsi="Arial" w:cs="Arial"/>
          <w:b/>
          <w:bCs/>
          <w:noProof/>
          <w:spacing w:val="-10"/>
          <w:kern w:val="28"/>
          <w:sz w:val="22"/>
          <w:szCs w:val="20"/>
          <w:lang w:eastAsia="en-US"/>
        </w:rPr>
        <w:t>A TRAVÉS DE SU REPRESENTANTE LEGAL</w:t>
      </w:r>
      <w:r w:rsidR="00460C9A" w:rsidRPr="004A295D">
        <w:rPr>
          <w:rFonts w:ascii="Arial" w:hAnsi="Arial" w:cs="Arial"/>
          <w:b/>
          <w:sz w:val="22"/>
          <w:szCs w:val="22"/>
        </w:rPr>
        <w:t>:</w:t>
      </w:r>
    </w:p>
    <w:p w:rsidR="00460C9A" w:rsidRPr="004A295D" w:rsidRDefault="00460C9A" w:rsidP="00460C9A">
      <w:pPr>
        <w:rPr>
          <w:rFonts w:ascii="Arial" w:hAnsi="Arial" w:cs="Arial"/>
          <w:sz w:val="22"/>
          <w:szCs w:val="22"/>
        </w:rPr>
      </w:pPr>
    </w:p>
    <w:p w:rsidR="00A36692" w:rsidRPr="00674DAE" w:rsidRDefault="0053324E"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674DAE">
        <w:rPr>
          <w:rFonts w:ascii="Arial" w:hAnsi="Arial" w:cs="Arial"/>
          <w:sz w:val="22"/>
          <w:szCs w:val="22"/>
          <w:lang w:val="es-MX"/>
        </w:rPr>
        <w:t>E</w:t>
      </w:r>
      <w:r w:rsidR="00F446BC" w:rsidRPr="00674DAE">
        <w:rPr>
          <w:rFonts w:ascii="Arial" w:hAnsi="Arial" w:cs="Arial"/>
          <w:sz w:val="22"/>
          <w:szCs w:val="22"/>
          <w:lang w:val="es-MX"/>
        </w:rPr>
        <w:t>s una empresa mexicana dedicada a: la difusión y aplicación del conocimiento científico y cultural, la publicación, reproducción, distribución, compra, venta, importación, exportación, comercialización, fabricación, representación y consignación de toda clase de obras científicas o culturales en cualquier forma como libros, soportes informáticos o electrónicos; la creación, edición o comercialización de programas informáticos, base de datos o cualquier mecanismo de procesamiento del conocimiento científico o cultural, por internet o por cualquier otro soporte informático; y en general la producción y distribución de cualesquiera artículos, productos y mercaderías que sean necesarios para el desarrollo del objeto de la sociedad, así como el diseño y aplicación de cursos de capacitación o asesoría en los mismos; la organización, promoción e impartición de toda clase de cursos, conferencias, congresos, seminarios y mesas redondas, tanto presenciales como digitales y en internet; así como, la emisión, venta o comercialización de boletos de entrada o para participación de los mismos, según se hace constar en el acta constitutiva de la Sociedad denominada Tirant lo Blanch México S. de R.</w:t>
      </w:r>
      <w:r w:rsidR="00B61C34" w:rsidRPr="00674DAE">
        <w:rPr>
          <w:rFonts w:ascii="Arial" w:hAnsi="Arial" w:cs="Arial"/>
          <w:sz w:val="22"/>
          <w:szCs w:val="22"/>
          <w:lang w:val="es-MX"/>
        </w:rPr>
        <w:t xml:space="preserve"> </w:t>
      </w:r>
      <w:r w:rsidR="00F446BC" w:rsidRPr="00674DAE">
        <w:rPr>
          <w:rFonts w:ascii="Arial" w:hAnsi="Arial" w:cs="Arial"/>
          <w:sz w:val="22"/>
          <w:szCs w:val="22"/>
          <w:lang w:val="es-MX"/>
        </w:rPr>
        <w:t>L. de C.V., a la que se refiere la escritura pública número 45,627, de fecha 22 de marzo de 2011, tirada ante la fe del Lic. Gonzalo M. Ortiz Blanco, Notario Público nú</w:t>
      </w:r>
      <w:r w:rsidR="00C416EB" w:rsidRPr="00674DAE">
        <w:rPr>
          <w:rFonts w:ascii="Arial" w:hAnsi="Arial" w:cs="Arial"/>
          <w:sz w:val="22"/>
          <w:szCs w:val="22"/>
          <w:lang w:val="es-MX"/>
        </w:rPr>
        <w:t>mero 98, de la Ciudad de México, inscrit</w:t>
      </w:r>
      <w:r w:rsidR="00714986">
        <w:rPr>
          <w:rFonts w:ascii="Arial" w:hAnsi="Arial" w:cs="Arial"/>
          <w:sz w:val="22"/>
          <w:szCs w:val="22"/>
          <w:lang w:val="es-MX"/>
        </w:rPr>
        <w:t>a</w:t>
      </w:r>
      <w:r w:rsidR="00C416EB" w:rsidRPr="00674DAE">
        <w:rPr>
          <w:rFonts w:ascii="Arial" w:hAnsi="Arial" w:cs="Arial"/>
          <w:sz w:val="22"/>
          <w:szCs w:val="22"/>
          <w:lang w:val="es-MX"/>
        </w:rPr>
        <w:t xml:space="preserve"> en el Registro Público de la Propiedad y el Comercio de la Ciudad de México, con folio mercantil número </w:t>
      </w:r>
      <w:r w:rsidR="00674DAE" w:rsidRPr="00674DAE">
        <w:rPr>
          <w:rFonts w:ascii="Arial" w:hAnsi="Arial" w:cs="Arial"/>
          <w:sz w:val="22"/>
          <w:szCs w:val="22"/>
        </w:rPr>
        <w:t>452633-1</w:t>
      </w:r>
      <w:r w:rsidR="00766D94" w:rsidRPr="00674DAE">
        <w:rPr>
          <w:rFonts w:ascii="Arial" w:hAnsi="Arial" w:cs="Arial"/>
          <w:sz w:val="22"/>
          <w:szCs w:val="22"/>
          <w:lang w:val="es-MX"/>
        </w:rPr>
        <w:t>.</w:t>
      </w:r>
    </w:p>
    <w:p w:rsidR="00A36692" w:rsidRPr="004A295D"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A36692" w:rsidRPr="004A295D" w:rsidRDefault="0053324E"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4A295D">
        <w:rPr>
          <w:rFonts w:ascii="Arial" w:hAnsi="Arial" w:cs="Arial"/>
          <w:sz w:val="22"/>
          <w:szCs w:val="22"/>
          <w:lang w:val="es-MX"/>
        </w:rPr>
        <w:t>E</w:t>
      </w:r>
      <w:r w:rsidR="00E819B7" w:rsidRPr="004A295D">
        <w:rPr>
          <w:rFonts w:ascii="Arial" w:hAnsi="Arial" w:cs="Arial"/>
          <w:sz w:val="22"/>
          <w:szCs w:val="22"/>
          <w:lang w:val="es-MX"/>
        </w:rPr>
        <w:t xml:space="preserve">l C. Alejandro </w:t>
      </w:r>
      <w:proofErr w:type="spellStart"/>
      <w:r w:rsidR="00E819B7" w:rsidRPr="004A295D">
        <w:rPr>
          <w:rFonts w:ascii="Arial" w:hAnsi="Arial" w:cs="Arial"/>
          <w:sz w:val="22"/>
          <w:szCs w:val="22"/>
          <w:lang w:val="es-MX"/>
        </w:rPr>
        <w:t>Cubí</w:t>
      </w:r>
      <w:proofErr w:type="spellEnd"/>
      <w:r w:rsidR="00E819B7" w:rsidRPr="004A295D">
        <w:rPr>
          <w:rFonts w:ascii="Arial" w:hAnsi="Arial" w:cs="Arial"/>
          <w:sz w:val="22"/>
          <w:szCs w:val="22"/>
          <w:lang w:val="es-MX"/>
        </w:rPr>
        <w:t xml:space="preserve">, es su representante legal y está facultado para celebrar el presente contrato, según lo acredita con el testimonio de la Escritura Pública número 46,993, de fecha 25 de enero de 2013, protocolizada ante la fe del Lic. José Daniel </w:t>
      </w:r>
      <w:proofErr w:type="spellStart"/>
      <w:r w:rsidR="00E819B7" w:rsidRPr="004A295D">
        <w:rPr>
          <w:rFonts w:ascii="Arial" w:hAnsi="Arial" w:cs="Arial"/>
          <w:sz w:val="22"/>
          <w:szCs w:val="22"/>
          <w:lang w:val="es-MX"/>
        </w:rPr>
        <w:t>Labardini</w:t>
      </w:r>
      <w:proofErr w:type="spellEnd"/>
      <w:r w:rsidR="00E819B7" w:rsidRPr="004A295D">
        <w:rPr>
          <w:rFonts w:ascii="Arial" w:hAnsi="Arial" w:cs="Arial"/>
          <w:sz w:val="22"/>
          <w:szCs w:val="22"/>
          <w:lang w:val="es-MX"/>
        </w:rPr>
        <w:t xml:space="preserve"> </w:t>
      </w:r>
      <w:proofErr w:type="spellStart"/>
      <w:r w:rsidR="00E819B7" w:rsidRPr="004A295D">
        <w:rPr>
          <w:rFonts w:ascii="Arial" w:hAnsi="Arial" w:cs="Arial"/>
          <w:sz w:val="22"/>
          <w:szCs w:val="22"/>
          <w:lang w:val="es-MX"/>
        </w:rPr>
        <w:t>Schettino</w:t>
      </w:r>
      <w:proofErr w:type="spellEnd"/>
      <w:r w:rsidR="00E819B7" w:rsidRPr="004A295D">
        <w:rPr>
          <w:rFonts w:ascii="Arial" w:hAnsi="Arial" w:cs="Arial"/>
          <w:sz w:val="22"/>
          <w:szCs w:val="22"/>
          <w:lang w:val="es-MX"/>
        </w:rPr>
        <w:t>, Titular de la Notaría Pública número 86 de la Ciudad de México</w:t>
      </w:r>
      <w:r w:rsidR="00A36692" w:rsidRPr="004A295D">
        <w:rPr>
          <w:rFonts w:ascii="Arial" w:hAnsi="Arial" w:cs="Arial"/>
          <w:sz w:val="22"/>
          <w:szCs w:val="22"/>
          <w:lang w:val="es-MX"/>
        </w:rPr>
        <w:t>.</w:t>
      </w:r>
    </w:p>
    <w:p w:rsidR="00A36692" w:rsidRPr="004A295D"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BF1FDE" w:rsidRPr="004A295D" w:rsidRDefault="0053324E"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4A295D">
        <w:rPr>
          <w:rFonts w:ascii="Arial" w:hAnsi="Arial" w:cs="Arial"/>
          <w:sz w:val="22"/>
          <w:szCs w:val="22"/>
          <w:lang w:val="es-MX"/>
        </w:rPr>
        <w:t>S</w:t>
      </w:r>
      <w:r w:rsidR="00BF1FDE" w:rsidRPr="004A295D">
        <w:rPr>
          <w:rFonts w:ascii="Arial" w:hAnsi="Arial" w:cs="Arial"/>
          <w:sz w:val="22"/>
          <w:szCs w:val="22"/>
          <w:lang w:val="es-MX"/>
        </w:rPr>
        <w:t xml:space="preserve">u Registro Federal de </w:t>
      </w:r>
      <w:r w:rsidR="00C416EB" w:rsidRPr="002058C5">
        <w:rPr>
          <w:rFonts w:ascii="Arial" w:hAnsi="Arial" w:cs="Arial"/>
          <w:sz w:val="22"/>
          <w:szCs w:val="22"/>
          <w:lang w:val="es-MX"/>
        </w:rPr>
        <w:t>Contribuyentes</w:t>
      </w:r>
      <w:r w:rsidR="00BF1FDE" w:rsidRPr="004A295D">
        <w:rPr>
          <w:rFonts w:ascii="Arial" w:hAnsi="Arial" w:cs="Arial"/>
          <w:sz w:val="22"/>
          <w:szCs w:val="22"/>
          <w:lang w:val="es-MX"/>
        </w:rPr>
        <w:t xml:space="preserve"> es: TLB110322C48.</w:t>
      </w:r>
    </w:p>
    <w:p w:rsidR="00BF1FDE" w:rsidRPr="004A295D" w:rsidRDefault="00BF1FDE" w:rsidP="00BF1FDE">
      <w:pPr>
        <w:widowControl w:val="0"/>
        <w:tabs>
          <w:tab w:val="left" w:pos="993"/>
        </w:tabs>
        <w:overflowPunct w:val="0"/>
        <w:autoSpaceDE w:val="0"/>
        <w:autoSpaceDN w:val="0"/>
        <w:adjustRightInd w:val="0"/>
        <w:jc w:val="both"/>
        <w:rPr>
          <w:rFonts w:ascii="Arial" w:hAnsi="Arial" w:cs="Arial"/>
          <w:sz w:val="22"/>
          <w:szCs w:val="22"/>
          <w:lang w:val="es-MX"/>
        </w:rPr>
      </w:pPr>
    </w:p>
    <w:p w:rsidR="00A36692" w:rsidRPr="004A295D" w:rsidRDefault="0053324E"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4A295D">
        <w:rPr>
          <w:rFonts w:ascii="Arial" w:hAnsi="Arial" w:cs="Arial"/>
          <w:sz w:val="22"/>
          <w:szCs w:val="22"/>
          <w:lang w:val="es-MX"/>
        </w:rPr>
        <w:t>C</w:t>
      </w:r>
      <w:r w:rsidR="00A36692" w:rsidRPr="004A295D">
        <w:rPr>
          <w:rFonts w:ascii="Arial" w:hAnsi="Arial" w:cs="Arial"/>
          <w:sz w:val="22"/>
          <w:szCs w:val="22"/>
          <w:lang w:val="es-MX"/>
        </w:rPr>
        <w:t>uenta con la capacidad y los elementos materiales y humanos para llevar a cabo las actividades a que se refiere el presente contrato.</w:t>
      </w:r>
    </w:p>
    <w:p w:rsidR="00A36692" w:rsidRPr="004A295D"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53324E" w:rsidRPr="004A295D" w:rsidRDefault="0053324E" w:rsidP="0053324E">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4A295D">
        <w:rPr>
          <w:rFonts w:ascii="Arial" w:hAnsi="Arial" w:cs="Arial"/>
          <w:sz w:val="22"/>
          <w:szCs w:val="22"/>
          <w:lang w:val="es-MX"/>
        </w:rPr>
        <w:t xml:space="preserve">Para todos los efectos legales derivados de este instrumento señala como su domicilio el ubicado en: Calle Río </w:t>
      </w:r>
      <w:proofErr w:type="spellStart"/>
      <w:r w:rsidRPr="004A295D">
        <w:rPr>
          <w:rFonts w:ascii="Arial" w:hAnsi="Arial" w:cs="Arial"/>
          <w:sz w:val="22"/>
          <w:szCs w:val="22"/>
          <w:lang w:val="es-MX"/>
        </w:rPr>
        <w:t>Tiber</w:t>
      </w:r>
      <w:proofErr w:type="spellEnd"/>
      <w:r w:rsidRPr="004A295D">
        <w:rPr>
          <w:rFonts w:ascii="Arial" w:hAnsi="Arial" w:cs="Arial"/>
          <w:sz w:val="22"/>
          <w:szCs w:val="22"/>
          <w:lang w:val="es-MX"/>
        </w:rPr>
        <w:t xml:space="preserve"> número 66 piso 4, Colonia Cuauhtémoc, Código Postal 06500, Delegación Cuauhtémoc, Ciudad de México, cuenta con el teléfono 6550 2317 y correo electrónico adminmx@tirant.com.</w:t>
      </w:r>
    </w:p>
    <w:p w:rsidR="0053324E" w:rsidRPr="004A295D" w:rsidRDefault="0053324E" w:rsidP="0053324E">
      <w:pPr>
        <w:pStyle w:val="Prrafodelista"/>
        <w:rPr>
          <w:rFonts w:ascii="Arial" w:hAnsi="Arial" w:cs="Arial"/>
          <w:sz w:val="22"/>
          <w:szCs w:val="22"/>
          <w:lang w:val="es-MX"/>
        </w:rPr>
      </w:pPr>
    </w:p>
    <w:p w:rsidR="00A36692" w:rsidRPr="004A295D" w:rsidRDefault="0053324E" w:rsidP="0053324E">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4A295D">
        <w:rPr>
          <w:rFonts w:ascii="Arial" w:hAnsi="Arial" w:cs="Arial"/>
          <w:sz w:val="22"/>
          <w:szCs w:val="22"/>
          <w:lang w:val="es-MX"/>
        </w:rPr>
        <w:t>Conoce el contenido de las normas y reglas que rigen para los compromisos establecidos en el presente contrato.</w:t>
      </w:r>
    </w:p>
    <w:p w:rsidR="0034190D" w:rsidRPr="004A295D" w:rsidRDefault="0034190D" w:rsidP="002D2408">
      <w:pPr>
        <w:widowControl w:val="0"/>
        <w:tabs>
          <w:tab w:val="left" w:pos="993"/>
        </w:tabs>
        <w:overflowPunct w:val="0"/>
        <w:autoSpaceDE w:val="0"/>
        <w:autoSpaceDN w:val="0"/>
        <w:adjustRightInd w:val="0"/>
        <w:jc w:val="both"/>
        <w:rPr>
          <w:rFonts w:ascii="Arial" w:hAnsi="Arial" w:cs="Arial"/>
          <w:b/>
          <w:sz w:val="22"/>
          <w:szCs w:val="22"/>
        </w:rPr>
      </w:pPr>
    </w:p>
    <w:p w:rsidR="002058C5" w:rsidRDefault="002058C5" w:rsidP="002D2408">
      <w:pPr>
        <w:widowControl w:val="0"/>
        <w:tabs>
          <w:tab w:val="left" w:pos="993"/>
        </w:tabs>
        <w:overflowPunct w:val="0"/>
        <w:autoSpaceDE w:val="0"/>
        <w:autoSpaceDN w:val="0"/>
        <w:adjustRightInd w:val="0"/>
        <w:jc w:val="both"/>
        <w:rPr>
          <w:rFonts w:ascii="Arial" w:hAnsi="Arial" w:cs="Arial"/>
          <w:b/>
          <w:sz w:val="22"/>
          <w:szCs w:val="22"/>
        </w:rPr>
      </w:pPr>
    </w:p>
    <w:p w:rsidR="002058C5" w:rsidRDefault="002058C5" w:rsidP="002D2408">
      <w:pPr>
        <w:widowControl w:val="0"/>
        <w:tabs>
          <w:tab w:val="left" w:pos="993"/>
        </w:tabs>
        <w:overflowPunct w:val="0"/>
        <w:autoSpaceDE w:val="0"/>
        <w:autoSpaceDN w:val="0"/>
        <w:adjustRightInd w:val="0"/>
        <w:jc w:val="both"/>
        <w:rPr>
          <w:rFonts w:ascii="Arial" w:hAnsi="Arial" w:cs="Arial"/>
          <w:b/>
          <w:sz w:val="22"/>
          <w:szCs w:val="22"/>
        </w:rPr>
      </w:pPr>
    </w:p>
    <w:p w:rsidR="00816BB0" w:rsidRPr="004A295D" w:rsidRDefault="00816BB0" w:rsidP="002D2408">
      <w:pPr>
        <w:widowControl w:val="0"/>
        <w:tabs>
          <w:tab w:val="left" w:pos="993"/>
        </w:tabs>
        <w:overflowPunct w:val="0"/>
        <w:autoSpaceDE w:val="0"/>
        <w:autoSpaceDN w:val="0"/>
        <w:adjustRightInd w:val="0"/>
        <w:jc w:val="both"/>
        <w:rPr>
          <w:rFonts w:ascii="Arial" w:hAnsi="Arial" w:cs="Arial"/>
          <w:b/>
          <w:sz w:val="22"/>
          <w:szCs w:val="22"/>
        </w:rPr>
      </w:pPr>
    </w:p>
    <w:p w:rsidR="00B15E19" w:rsidRPr="004A295D" w:rsidRDefault="00B15E19" w:rsidP="002D2408">
      <w:pPr>
        <w:widowControl w:val="0"/>
        <w:tabs>
          <w:tab w:val="left" w:pos="993"/>
        </w:tabs>
        <w:overflowPunct w:val="0"/>
        <w:autoSpaceDE w:val="0"/>
        <w:autoSpaceDN w:val="0"/>
        <w:adjustRightInd w:val="0"/>
        <w:jc w:val="both"/>
        <w:rPr>
          <w:rFonts w:ascii="Arial" w:hAnsi="Arial" w:cs="Arial"/>
          <w:b/>
          <w:sz w:val="22"/>
          <w:szCs w:val="22"/>
        </w:rPr>
      </w:pPr>
    </w:p>
    <w:p w:rsidR="00193CDC" w:rsidRPr="004A295D" w:rsidRDefault="00193CDC" w:rsidP="00193CDC">
      <w:pPr>
        <w:rPr>
          <w:rFonts w:ascii="Arial" w:hAnsi="Arial" w:cs="Arial"/>
          <w:b/>
          <w:sz w:val="22"/>
          <w:szCs w:val="22"/>
        </w:rPr>
      </w:pPr>
      <w:r w:rsidRPr="004A295D">
        <w:rPr>
          <w:rFonts w:ascii="Arial" w:hAnsi="Arial" w:cs="Arial"/>
          <w:b/>
          <w:sz w:val="22"/>
          <w:szCs w:val="22"/>
        </w:rPr>
        <w:lastRenderedPageBreak/>
        <w:t>III. DECLARA “EL AUTOR”:</w:t>
      </w:r>
    </w:p>
    <w:p w:rsidR="00193CDC" w:rsidRPr="004A295D" w:rsidRDefault="00193CDC" w:rsidP="00193CDC">
      <w:pPr>
        <w:widowControl w:val="0"/>
        <w:tabs>
          <w:tab w:val="left" w:pos="993"/>
        </w:tabs>
        <w:overflowPunct w:val="0"/>
        <w:autoSpaceDE w:val="0"/>
        <w:autoSpaceDN w:val="0"/>
        <w:adjustRightInd w:val="0"/>
        <w:jc w:val="both"/>
        <w:rPr>
          <w:rFonts w:ascii="Arial" w:hAnsi="Arial" w:cs="Arial"/>
          <w:b/>
          <w:sz w:val="22"/>
          <w:szCs w:val="22"/>
        </w:rPr>
      </w:pPr>
    </w:p>
    <w:p w:rsidR="00193CDC" w:rsidRPr="004A295D" w:rsidRDefault="00842CEC" w:rsidP="00193CDC">
      <w:pPr>
        <w:numPr>
          <w:ilvl w:val="0"/>
          <w:numId w:val="16"/>
        </w:numPr>
        <w:tabs>
          <w:tab w:val="clear" w:pos="720"/>
          <w:tab w:val="num" w:pos="426"/>
        </w:tabs>
        <w:autoSpaceDE w:val="0"/>
        <w:autoSpaceDN w:val="0"/>
        <w:adjustRightInd w:val="0"/>
        <w:ind w:left="426" w:hanging="426"/>
        <w:jc w:val="both"/>
        <w:rPr>
          <w:rFonts w:ascii="Arial" w:hAnsi="Arial" w:cs="Arial"/>
          <w:sz w:val="22"/>
          <w:lang w:val="es-ES_tradnl"/>
        </w:rPr>
      </w:pPr>
      <w:r w:rsidRPr="004A295D">
        <w:rPr>
          <w:rFonts w:ascii="Arial" w:hAnsi="Arial" w:cs="Arial"/>
          <w:sz w:val="22"/>
        </w:rPr>
        <w:t>El maestro Saúl Mandujano Rubio</w:t>
      </w:r>
      <w:r w:rsidR="00193CDC" w:rsidRPr="004A295D">
        <w:rPr>
          <w:rFonts w:ascii="Arial" w:hAnsi="Arial" w:cs="Arial"/>
          <w:sz w:val="22"/>
        </w:rPr>
        <w:t xml:space="preserve"> se identifica con credencial para votar con fotografía con clave de elector número </w:t>
      </w:r>
      <w:r w:rsidR="007E2B46">
        <w:rPr>
          <w:rFonts w:ascii="Arial" w:hAnsi="Arial" w:cs="Arial"/>
          <w:sz w:val="22"/>
        </w:rPr>
        <w:t>********</w:t>
      </w:r>
      <w:r w:rsidR="00193CDC" w:rsidRPr="004A295D">
        <w:rPr>
          <w:rFonts w:ascii="Arial" w:hAnsi="Arial" w:cs="Arial"/>
          <w:sz w:val="22"/>
        </w:rPr>
        <w:t>,</w:t>
      </w:r>
      <w:r w:rsidR="00193CDC" w:rsidRPr="004A295D">
        <w:rPr>
          <w:rFonts w:ascii="Arial" w:hAnsi="Arial" w:cs="Arial"/>
          <w:sz w:val="22"/>
          <w:lang w:val="es-MX"/>
        </w:rPr>
        <w:t xml:space="preserve"> y manifiesta tener el título de </w:t>
      </w:r>
      <w:r w:rsidR="005762E0" w:rsidRPr="004A295D">
        <w:rPr>
          <w:rFonts w:ascii="Arial" w:hAnsi="Arial" w:cs="Arial"/>
          <w:sz w:val="22"/>
          <w:lang w:val="es-MX"/>
        </w:rPr>
        <w:t>Maestro en Derecho Electoral</w:t>
      </w:r>
      <w:r w:rsidR="008E020E" w:rsidRPr="004A295D">
        <w:rPr>
          <w:rFonts w:ascii="Arial" w:hAnsi="Arial" w:cs="Arial"/>
          <w:sz w:val="22"/>
          <w:lang w:val="es-MX"/>
        </w:rPr>
        <w:t xml:space="preserve">, con cédula profesional </w:t>
      </w:r>
      <w:r w:rsidR="008E020E" w:rsidRPr="00FF2318">
        <w:rPr>
          <w:rFonts w:ascii="Arial" w:hAnsi="Arial" w:cs="Arial"/>
          <w:sz w:val="22"/>
          <w:lang w:val="es-MX"/>
        </w:rPr>
        <w:t xml:space="preserve">número </w:t>
      </w:r>
      <w:r w:rsidR="00201600" w:rsidRPr="00FF2318">
        <w:rPr>
          <w:rFonts w:ascii="Arial" w:hAnsi="Arial" w:cs="Arial"/>
          <w:sz w:val="22"/>
          <w:lang w:val="es-MX"/>
        </w:rPr>
        <w:t>7935201</w:t>
      </w:r>
      <w:r w:rsidR="005762E0" w:rsidRPr="00FF2318">
        <w:rPr>
          <w:rFonts w:ascii="Arial" w:hAnsi="Arial" w:cs="Arial"/>
          <w:sz w:val="22"/>
          <w:lang w:val="es-MX"/>
        </w:rPr>
        <w:t xml:space="preserve"> </w:t>
      </w:r>
      <w:r w:rsidR="008E020E" w:rsidRPr="00FF2318">
        <w:rPr>
          <w:rFonts w:ascii="Arial" w:hAnsi="Arial" w:cs="Arial"/>
          <w:sz w:val="22"/>
          <w:lang w:val="es-MX"/>
        </w:rPr>
        <w:t>expedida</w:t>
      </w:r>
      <w:r w:rsidR="008E020E" w:rsidRPr="004A295D">
        <w:rPr>
          <w:rFonts w:ascii="Arial" w:hAnsi="Arial" w:cs="Arial"/>
          <w:sz w:val="22"/>
          <w:lang w:val="es-MX"/>
        </w:rPr>
        <w:t xml:space="preserve"> por </w:t>
      </w:r>
      <w:r w:rsidR="005762E0" w:rsidRPr="004A295D">
        <w:rPr>
          <w:rFonts w:ascii="Arial" w:hAnsi="Arial" w:cs="Arial"/>
          <w:sz w:val="22"/>
          <w:lang w:val="es-MX"/>
        </w:rPr>
        <w:t>la Dirección General de Profesiones de la Secretaría de Educación Pública</w:t>
      </w:r>
      <w:r w:rsidR="00193CDC" w:rsidRPr="004A295D">
        <w:rPr>
          <w:rFonts w:ascii="Arial" w:hAnsi="Arial" w:cs="Arial"/>
          <w:sz w:val="22"/>
          <w:lang w:val="es-MX"/>
        </w:rPr>
        <w:t>.</w:t>
      </w:r>
    </w:p>
    <w:p w:rsidR="00193CDC" w:rsidRPr="004A295D" w:rsidRDefault="00193CDC" w:rsidP="00193CDC">
      <w:pPr>
        <w:pStyle w:val="Prrafodelista"/>
        <w:tabs>
          <w:tab w:val="num" w:pos="0"/>
        </w:tabs>
        <w:ind w:left="0"/>
        <w:rPr>
          <w:rFonts w:ascii="Arial" w:hAnsi="Arial" w:cs="Arial"/>
          <w:bCs/>
          <w:sz w:val="22"/>
          <w:szCs w:val="23"/>
          <w:lang w:val="es-MX"/>
        </w:rPr>
      </w:pPr>
    </w:p>
    <w:p w:rsidR="00193CDC" w:rsidRPr="004A295D" w:rsidRDefault="00193CDC" w:rsidP="00193CDC">
      <w:pPr>
        <w:numPr>
          <w:ilvl w:val="0"/>
          <w:numId w:val="16"/>
        </w:numPr>
        <w:tabs>
          <w:tab w:val="clear" w:pos="720"/>
          <w:tab w:val="num" w:pos="426"/>
          <w:tab w:val="num" w:pos="1998"/>
        </w:tabs>
        <w:ind w:left="426" w:hanging="426"/>
        <w:jc w:val="both"/>
        <w:rPr>
          <w:rFonts w:ascii="Arial" w:hAnsi="Arial" w:cs="Arial"/>
          <w:sz w:val="22"/>
          <w:szCs w:val="23"/>
        </w:rPr>
      </w:pPr>
      <w:r w:rsidRPr="004A295D">
        <w:rPr>
          <w:rFonts w:ascii="Arial" w:hAnsi="Arial" w:cs="Arial"/>
          <w:sz w:val="22"/>
          <w:szCs w:val="23"/>
        </w:rPr>
        <w:t>Que manifiesta bajo protesta de decir verdad ser el autor primigenio de “LA OBRA”, por lo cual libera desde este momento a “EL INSTITUTO”, y a “</w:t>
      </w:r>
      <w:r w:rsidR="008E020E" w:rsidRPr="004A295D">
        <w:rPr>
          <w:rFonts w:ascii="Arial" w:hAnsi="Arial" w:cs="Arial"/>
          <w:sz w:val="22"/>
          <w:szCs w:val="23"/>
        </w:rPr>
        <w:t>TIRANT LO BLANCH</w:t>
      </w:r>
      <w:r w:rsidRPr="004A295D">
        <w:rPr>
          <w:rFonts w:ascii="Arial" w:hAnsi="Arial" w:cs="Arial"/>
          <w:sz w:val="22"/>
          <w:szCs w:val="23"/>
        </w:rPr>
        <w:t>” de toda responsabilidad anterior, presente o futura, que pudiera surgir con motivo de la explotación de la misma y que afecte los intereses de terceros</w:t>
      </w:r>
      <w:r w:rsidRPr="004A295D">
        <w:rPr>
          <w:rFonts w:ascii="Arial" w:hAnsi="Arial" w:cs="Arial"/>
          <w:bCs/>
          <w:noProof/>
          <w:kern w:val="28"/>
          <w:sz w:val="22"/>
          <w:szCs w:val="20"/>
          <w:lang w:eastAsia="en-US"/>
        </w:rPr>
        <w:t>.</w:t>
      </w:r>
    </w:p>
    <w:p w:rsidR="00193CDC" w:rsidRPr="004A295D" w:rsidRDefault="00193CDC" w:rsidP="00193CDC">
      <w:pPr>
        <w:tabs>
          <w:tab w:val="num" w:pos="720"/>
          <w:tab w:val="num" w:pos="1998"/>
        </w:tabs>
        <w:jc w:val="both"/>
        <w:rPr>
          <w:rFonts w:ascii="Arial" w:hAnsi="Arial" w:cs="Arial"/>
          <w:sz w:val="22"/>
          <w:szCs w:val="23"/>
        </w:rPr>
      </w:pPr>
    </w:p>
    <w:p w:rsidR="00193CDC" w:rsidRPr="004A295D" w:rsidRDefault="00193CDC" w:rsidP="00193CDC">
      <w:pPr>
        <w:numPr>
          <w:ilvl w:val="0"/>
          <w:numId w:val="16"/>
        </w:numPr>
        <w:tabs>
          <w:tab w:val="clear" w:pos="720"/>
          <w:tab w:val="num" w:pos="426"/>
          <w:tab w:val="num" w:pos="1998"/>
        </w:tabs>
        <w:ind w:left="426" w:hanging="426"/>
        <w:jc w:val="both"/>
        <w:rPr>
          <w:rFonts w:ascii="Arial" w:hAnsi="Arial" w:cs="Arial"/>
          <w:sz w:val="22"/>
          <w:szCs w:val="23"/>
        </w:rPr>
      </w:pPr>
      <w:r w:rsidRPr="004A295D">
        <w:rPr>
          <w:rFonts w:ascii="Arial" w:hAnsi="Arial" w:cs="Arial"/>
          <w:sz w:val="22"/>
          <w:szCs w:val="23"/>
        </w:rPr>
        <w:t>Que es voluntad de “EL AUTOR”, autorizar de manera exclusiva a “EL INSTITUTO”, y a “</w:t>
      </w:r>
      <w:r w:rsidR="00380250" w:rsidRPr="004A295D">
        <w:rPr>
          <w:rFonts w:ascii="Arial" w:hAnsi="Arial" w:cs="Arial"/>
          <w:sz w:val="22"/>
          <w:szCs w:val="23"/>
        </w:rPr>
        <w:t>TIRANT LO B</w:t>
      </w:r>
      <w:r w:rsidR="008E020E" w:rsidRPr="004A295D">
        <w:rPr>
          <w:rFonts w:ascii="Arial" w:hAnsi="Arial" w:cs="Arial"/>
          <w:sz w:val="22"/>
          <w:szCs w:val="23"/>
        </w:rPr>
        <w:t>LANCH</w:t>
      </w:r>
      <w:r w:rsidRPr="004A295D">
        <w:rPr>
          <w:rFonts w:ascii="Arial" w:hAnsi="Arial" w:cs="Arial"/>
          <w:sz w:val="22"/>
          <w:szCs w:val="23"/>
        </w:rPr>
        <w:t xml:space="preserve">” para que lleven a cabo, </w:t>
      </w:r>
      <w:r w:rsidRPr="00FF2318">
        <w:rPr>
          <w:rFonts w:ascii="Arial" w:hAnsi="Arial" w:cs="Arial"/>
          <w:sz w:val="22"/>
          <w:szCs w:val="23"/>
        </w:rPr>
        <w:t>por cualquier medio y en cualquier forma conocida o por conocer</w:t>
      </w:r>
      <w:r w:rsidRPr="004A295D">
        <w:rPr>
          <w:rFonts w:ascii="Arial" w:hAnsi="Arial" w:cs="Arial"/>
          <w:sz w:val="22"/>
          <w:szCs w:val="23"/>
        </w:rPr>
        <w:t xml:space="preserve">, la </w:t>
      </w:r>
      <w:r w:rsidR="007C7B55" w:rsidRPr="00524076">
        <w:rPr>
          <w:rFonts w:ascii="Arial" w:hAnsi="Arial" w:cs="Arial"/>
          <w:sz w:val="22"/>
          <w:szCs w:val="23"/>
        </w:rPr>
        <w:t>edición</w:t>
      </w:r>
      <w:r w:rsidRPr="004A295D">
        <w:rPr>
          <w:rFonts w:ascii="Arial" w:hAnsi="Arial" w:cs="Arial"/>
          <w:sz w:val="22"/>
          <w:szCs w:val="23"/>
        </w:rPr>
        <w:t xml:space="preserve"> de “LA OBRA” objeto del presente contrato, conservando los derechos morales correspondientes.</w:t>
      </w:r>
    </w:p>
    <w:p w:rsidR="00193CDC" w:rsidRPr="004A295D" w:rsidRDefault="00193CDC" w:rsidP="00193CDC">
      <w:pPr>
        <w:pStyle w:val="Prrafodelista"/>
        <w:rPr>
          <w:rFonts w:ascii="Arial" w:hAnsi="Arial" w:cs="Arial"/>
          <w:sz w:val="22"/>
          <w:szCs w:val="23"/>
        </w:rPr>
      </w:pPr>
    </w:p>
    <w:p w:rsidR="00193CDC" w:rsidRPr="004A295D" w:rsidRDefault="00193CDC" w:rsidP="00193CDC">
      <w:pPr>
        <w:numPr>
          <w:ilvl w:val="0"/>
          <w:numId w:val="16"/>
        </w:numPr>
        <w:tabs>
          <w:tab w:val="clear" w:pos="720"/>
          <w:tab w:val="num" w:pos="426"/>
        </w:tabs>
        <w:ind w:left="426" w:hanging="426"/>
        <w:jc w:val="both"/>
        <w:rPr>
          <w:rFonts w:ascii="Arial" w:hAnsi="Arial" w:cs="Arial"/>
          <w:sz w:val="22"/>
          <w:szCs w:val="23"/>
        </w:rPr>
      </w:pPr>
      <w:r w:rsidRPr="004A295D">
        <w:rPr>
          <w:rFonts w:ascii="Arial" w:hAnsi="Arial" w:cs="Arial"/>
          <w:sz w:val="22"/>
          <w:szCs w:val="23"/>
        </w:rPr>
        <w:t xml:space="preserve">Para efecto del presente instrumento señala como domicilio el ubicado en </w:t>
      </w:r>
      <w:r w:rsidR="007E2B46">
        <w:rPr>
          <w:rFonts w:ascii="Arial" w:hAnsi="Arial" w:cs="Arial"/>
          <w:sz w:val="22"/>
          <w:szCs w:val="23"/>
        </w:rPr>
        <w:t>********</w:t>
      </w:r>
      <w:r w:rsidRPr="004A295D">
        <w:rPr>
          <w:rFonts w:ascii="Arial" w:hAnsi="Arial" w:cs="Arial"/>
          <w:sz w:val="22"/>
          <w:szCs w:val="23"/>
        </w:rPr>
        <w:t>.</w:t>
      </w:r>
    </w:p>
    <w:p w:rsidR="00B83EC5" w:rsidRPr="004A295D" w:rsidRDefault="00B83EC5" w:rsidP="002D2408">
      <w:pPr>
        <w:widowControl w:val="0"/>
        <w:tabs>
          <w:tab w:val="left" w:pos="993"/>
        </w:tabs>
        <w:overflowPunct w:val="0"/>
        <w:autoSpaceDE w:val="0"/>
        <w:autoSpaceDN w:val="0"/>
        <w:adjustRightInd w:val="0"/>
        <w:jc w:val="both"/>
        <w:rPr>
          <w:rFonts w:ascii="Arial" w:hAnsi="Arial" w:cs="Arial"/>
          <w:b/>
          <w:sz w:val="22"/>
          <w:szCs w:val="22"/>
        </w:rPr>
      </w:pPr>
    </w:p>
    <w:p w:rsidR="00671164" w:rsidRPr="004A295D" w:rsidRDefault="00193CDC"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IV</w:t>
      </w:r>
      <w:r w:rsidR="00014160"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625707" w:rsidRPr="004A295D">
        <w:rPr>
          <w:rFonts w:ascii="Arial" w:hAnsi="Arial" w:cs="Arial"/>
          <w:b/>
          <w:bCs/>
          <w:noProof/>
          <w:spacing w:val="-10"/>
          <w:kern w:val="28"/>
          <w:sz w:val="22"/>
          <w:szCs w:val="20"/>
          <w:lang w:eastAsia="en-US"/>
        </w:rPr>
        <w:t>“LAS PARTES”</w:t>
      </w:r>
      <w:r w:rsidR="00571A30" w:rsidRPr="004A295D">
        <w:rPr>
          <w:rFonts w:ascii="Arial" w:hAnsi="Arial" w:cs="Arial"/>
          <w:b/>
          <w:bCs/>
          <w:noProof/>
          <w:spacing w:val="-10"/>
          <w:kern w:val="28"/>
          <w:sz w:val="22"/>
          <w:szCs w:val="20"/>
          <w:lang w:eastAsia="en-US"/>
        </w:rPr>
        <w:t xml:space="preserve"> DECLARAN:</w:t>
      </w:r>
    </w:p>
    <w:p w:rsidR="00502064" w:rsidRPr="004A295D" w:rsidRDefault="00502064"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671164" w:rsidRPr="004A295D" w:rsidRDefault="00671164" w:rsidP="00A21C43">
      <w:pPr>
        <w:pStyle w:val="Prrafodelista"/>
        <w:widowControl w:val="0"/>
        <w:numPr>
          <w:ilvl w:val="0"/>
          <w:numId w:val="4"/>
        </w:numPr>
        <w:overflowPunct w:val="0"/>
        <w:autoSpaceDE w:val="0"/>
        <w:autoSpaceDN w:val="0"/>
        <w:adjustRightInd w:val="0"/>
        <w:ind w:left="567" w:hanging="567"/>
        <w:jc w:val="both"/>
        <w:rPr>
          <w:rFonts w:ascii="Arial" w:hAnsi="Arial" w:cs="Arial"/>
          <w:sz w:val="22"/>
          <w:szCs w:val="22"/>
        </w:rPr>
      </w:pPr>
      <w:r w:rsidRPr="004A295D">
        <w:rPr>
          <w:rFonts w:ascii="Arial" w:hAnsi="Arial" w:cs="Arial"/>
          <w:sz w:val="22"/>
          <w:szCs w:val="22"/>
        </w:rPr>
        <w:t>Que se reconocen mutuamente la personalidad que ostentan para la celebración del presente instrumento jurídico.</w:t>
      </w:r>
    </w:p>
    <w:p w:rsidR="00671164" w:rsidRPr="004A295D" w:rsidRDefault="00671164" w:rsidP="008479B0">
      <w:pPr>
        <w:pStyle w:val="Prrafodelista"/>
        <w:widowControl w:val="0"/>
        <w:overflowPunct w:val="0"/>
        <w:autoSpaceDE w:val="0"/>
        <w:autoSpaceDN w:val="0"/>
        <w:adjustRightInd w:val="0"/>
        <w:ind w:left="567" w:hanging="567"/>
        <w:jc w:val="both"/>
        <w:rPr>
          <w:rFonts w:ascii="Arial" w:hAnsi="Arial" w:cs="Arial"/>
          <w:sz w:val="22"/>
          <w:szCs w:val="22"/>
        </w:rPr>
      </w:pPr>
    </w:p>
    <w:p w:rsidR="00671164" w:rsidRPr="004A295D" w:rsidRDefault="00671164" w:rsidP="00A21C43">
      <w:pPr>
        <w:pStyle w:val="Prrafodelista"/>
        <w:widowControl w:val="0"/>
        <w:numPr>
          <w:ilvl w:val="0"/>
          <w:numId w:val="4"/>
        </w:numPr>
        <w:overflowPunct w:val="0"/>
        <w:autoSpaceDE w:val="0"/>
        <w:autoSpaceDN w:val="0"/>
        <w:adjustRightInd w:val="0"/>
        <w:ind w:left="567" w:hanging="567"/>
        <w:jc w:val="both"/>
        <w:rPr>
          <w:rFonts w:ascii="Arial" w:hAnsi="Arial" w:cs="Arial"/>
          <w:b/>
          <w:bCs/>
          <w:noProof/>
          <w:kern w:val="28"/>
          <w:sz w:val="22"/>
          <w:szCs w:val="20"/>
          <w:lang w:eastAsia="en-US"/>
        </w:rPr>
      </w:pPr>
      <w:r w:rsidRPr="004A295D">
        <w:rPr>
          <w:rFonts w:ascii="Arial" w:hAnsi="Arial" w:cs="Arial"/>
          <w:bCs/>
          <w:noProof/>
          <w:kern w:val="28"/>
          <w:sz w:val="22"/>
          <w:szCs w:val="20"/>
          <w:lang w:eastAsia="en-US"/>
        </w:rPr>
        <w:t>Que es su</w:t>
      </w:r>
      <w:r w:rsidR="00931DB5" w:rsidRPr="004A295D">
        <w:rPr>
          <w:rFonts w:ascii="Arial" w:hAnsi="Arial" w:cs="Arial"/>
          <w:bCs/>
          <w:noProof/>
          <w:kern w:val="28"/>
          <w:sz w:val="22"/>
          <w:szCs w:val="20"/>
          <w:lang w:eastAsia="en-US"/>
        </w:rPr>
        <w:t xml:space="preserve"> voluntad celebrar el presente c</w:t>
      </w:r>
      <w:r w:rsidRPr="004A295D">
        <w:rPr>
          <w:rFonts w:ascii="Arial" w:hAnsi="Arial" w:cs="Arial"/>
          <w:bCs/>
          <w:noProof/>
          <w:kern w:val="28"/>
          <w:sz w:val="22"/>
          <w:szCs w:val="20"/>
          <w:lang w:eastAsia="en-US"/>
        </w:rPr>
        <w:t xml:space="preserve">ontrato para la coedición de </w:t>
      </w:r>
      <w:r w:rsidRPr="004A295D">
        <w:rPr>
          <w:rFonts w:ascii="Arial" w:hAnsi="Arial" w:cs="Arial"/>
          <w:bCs/>
          <w:noProof/>
          <w:spacing w:val="-10"/>
          <w:kern w:val="28"/>
          <w:sz w:val="22"/>
          <w:szCs w:val="20"/>
          <w:lang w:eastAsia="en-US"/>
        </w:rPr>
        <w:t>“LA OBRA”</w:t>
      </w:r>
      <w:r w:rsidRPr="004A295D">
        <w:rPr>
          <w:rFonts w:ascii="Arial" w:hAnsi="Arial" w:cs="Arial"/>
          <w:bCs/>
          <w:noProof/>
          <w:kern w:val="28"/>
          <w:sz w:val="22"/>
          <w:szCs w:val="20"/>
          <w:lang w:eastAsia="en-US"/>
        </w:rPr>
        <w:t xml:space="preserve"> y obligarse conforme a sus términos. </w:t>
      </w:r>
      <w:r w:rsidRPr="004A295D">
        <w:rPr>
          <w:rFonts w:ascii="Arial" w:hAnsi="Arial" w:cs="Arial"/>
          <w:bCs/>
          <w:noProof/>
          <w:kern w:val="28"/>
          <w:sz w:val="22"/>
          <w:szCs w:val="20"/>
          <w:lang w:val="es-ES_tradnl" w:eastAsia="en-US"/>
        </w:rPr>
        <w:t>Expuesto lo anterior, “LAS PARTES” están de acuerdo en suscribir lo que se consigna en las siguientes:</w:t>
      </w:r>
    </w:p>
    <w:p w:rsidR="00ED6936" w:rsidRPr="004A295D" w:rsidRDefault="00ED6936" w:rsidP="002D2408">
      <w:pPr>
        <w:widowControl w:val="0"/>
        <w:overflowPunct w:val="0"/>
        <w:autoSpaceDE w:val="0"/>
        <w:autoSpaceDN w:val="0"/>
        <w:adjustRightInd w:val="0"/>
        <w:jc w:val="both"/>
        <w:rPr>
          <w:rFonts w:ascii="Arial" w:hAnsi="Arial" w:cs="Arial"/>
          <w:b/>
          <w:bCs/>
          <w:noProof/>
          <w:kern w:val="28"/>
          <w:sz w:val="22"/>
          <w:szCs w:val="40"/>
          <w:lang w:eastAsia="en-US"/>
        </w:rPr>
      </w:pPr>
    </w:p>
    <w:p w:rsidR="001F1EEB" w:rsidRPr="004A295D" w:rsidRDefault="001F1EEB" w:rsidP="002D2408">
      <w:pPr>
        <w:widowControl w:val="0"/>
        <w:overflowPunct w:val="0"/>
        <w:autoSpaceDE w:val="0"/>
        <w:autoSpaceDN w:val="0"/>
        <w:adjustRightInd w:val="0"/>
        <w:jc w:val="center"/>
        <w:rPr>
          <w:rFonts w:ascii="Arial" w:hAnsi="Arial" w:cs="Arial"/>
          <w:b/>
          <w:bCs/>
          <w:noProof/>
          <w:kern w:val="28"/>
          <w:sz w:val="22"/>
          <w:szCs w:val="20"/>
          <w:lang w:eastAsia="en-US"/>
        </w:rPr>
      </w:pPr>
      <w:r w:rsidRPr="004A295D">
        <w:rPr>
          <w:rFonts w:ascii="Arial" w:hAnsi="Arial" w:cs="Arial"/>
          <w:b/>
          <w:bCs/>
          <w:noProof/>
          <w:kern w:val="28"/>
          <w:sz w:val="22"/>
          <w:szCs w:val="20"/>
          <w:lang w:eastAsia="en-US"/>
        </w:rPr>
        <w:t>CLÁUSULA</w:t>
      </w:r>
      <w:r w:rsidR="00502064" w:rsidRPr="004A295D">
        <w:rPr>
          <w:rFonts w:ascii="Arial" w:hAnsi="Arial" w:cs="Arial"/>
          <w:b/>
          <w:bCs/>
          <w:noProof/>
          <w:kern w:val="28"/>
          <w:sz w:val="22"/>
          <w:szCs w:val="20"/>
          <w:lang w:eastAsia="en-US"/>
        </w:rPr>
        <w:t>S</w:t>
      </w:r>
    </w:p>
    <w:p w:rsidR="00502064" w:rsidRPr="004A295D" w:rsidRDefault="00502064" w:rsidP="002D2408">
      <w:pPr>
        <w:widowControl w:val="0"/>
        <w:overflowPunct w:val="0"/>
        <w:autoSpaceDE w:val="0"/>
        <w:autoSpaceDN w:val="0"/>
        <w:adjustRightInd w:val="0"/>
        <w:jc w:val="center"/>
        <w:rPr>
          <w:rFonts w:ascii="Arial" w:hAnsi="Arial" w:cs="Arial"/>
          <w:b/>
          <w:bCs/>
          <w:noProof/>
          <w:kern w:val="28"/>
          <w:sz w:val="22"/>
          <w:szCs w:val="20"/>
          <w:lang w:eastAsia="en-US"/>
        </w:rPr>
      </w:pPr>
    </w:p>
    <w:p w:rsidR="00D07898" w:rsidRPr="004A295D" w:rsidRDefault="00894D3D"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PRIMERA.</w:t>
      </w:r>
      <w:r w:rsidR="00571A30" w:rsidRPr="004A295D">
        <w:rPr>
          <w:rFonts w:ascii="Arial" w:hAnsi="Arial" w:cs="Arial"/>
          <w:b/>
          <w:bCs/>
          <w:noProof/>
          <w:spacing w:val="-10"/>
          <w:kern w:val="28"/>
          <w:sz w:val="22"/>
          <w:szCs w:val="20"/>
          <w:lang w:eastAsia="en-US"/>
        </w:rPr>
        <w:t xml:space="preserve"> OBJETO</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8E2EFA" w:rsidRPr="004A295D" w:rsidRDefault="00AE4B17" w:rsidP="002D2408">
      <w:pPr>
        <w:widowControl w:val="0"/>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rPr>
        <w:t xml:space="preserve">El objeto del presente contrato es </w:t>
      </w:r>
      <w:r w:rsidRPr="00FB4AC4">
        <w:rPr>
          <w:rFonts w:ascii="Arial" w:hAnsi="Arial" w:cs="Arial"/>
          <w:bCs/>
          <w:noProof/>
          <w:kern w:val="28"/>
          <w:sz w:val="22"/>
          <w:szCs w:val="20"/>
        </w:rPr>
        <w:t>la autorización por parte de “EL AUTOR” y el establecimiento de las bases de colaboración</w:t>
      </w:r>
      <w:r w:rsidRPr="004A295D">
        <w:rPr>
          <w:rFonts w:ascii="Arial" w:hAnsi="Arial" w:cs="Arial"/>
          <w:bCs/>
          <w:noProof/>
          <w:kern w:val="28"/>
          <w:sz w:val="22"/>
          <w:szCs w:val="20"/>
        </w:rPr>
        <w:t xml:space="preserve"> para que “EL INSTITUTO” y “TIRANT LO BLANCH”, en coedición, realicen el proceso editorial, la reproducción, la publicación, la distribución y, en su caso, la presentación pública de la primera edición de “LA OBRA”, misma que será parte de la colección “Derecho y Democracia” de “TIRANT LO BLANCH” y de la serie Investigaciones Jurídicas y Político-Electorales de “EL INSTITUTO”</w:t>
      </w:r>
      <w:r w:rsidR="0095586A" w:rsidRPr="004A295D">
        <w:rPr>
          <w:rFonts w:ascii="Arial" w:hAnsi="Arial" w:cs="Arial"/>
          <w:bCs/>
          <w:noProof/>
          <w:kern w:val="28"/>
          <w:sz w:val="22"/>
          <w:szCs w:val="20"/>
          <w:lang w:eastAsia="en-US"/>
        </w:rPr>
        <w:t xml:space="preserve">, y que llevará en su portada el logotipo de </w:t>
      </w:r>
      <w:r w:rsidR="00FB4AC4">
        <w:rPr>
          <w:rFonts w:ascii="Arial" w:hAnsi="Arial" w:cs="Arial"/>
          <w:bCs/>
          <w:noProof/>
          <w:kern w:val="28"/>
          <w:sz w:val="22"/>
          <w:szCs w:val="20"/>
          <w:lang w:eastAsia="en-US"/>
        </w:rPr>
        <w:t>ambas editoriales</w:t>
      </w:r>
      <w:r w:rsidR="0095586A" w:rsidRPr="004A295D">
        <w:rPr>
          <w:rFonts w:ascii="Arial" w:hAnsi="Arial" w:cs="Arial"/>
          <w:bCs/>
          <w:noProof/>
          <w:kern w:val="28"/>
          <w:sz w:val="22"/>
          <w:szCs w:val="20"/>
          <w:lang w:eastAsia="en-US"/>
        </w:rPr>
        <w:t>.</w:t>
      </w:r>
    </w:p>
    <w:p w:rsidR="00B63985" w:rsidRPr="004A295D" w:rsidRDefault="00B63985" w:rsidP="002D2408">
      <w:pPr>
        <w:widowControl w:val="0"/>
        <w:overflowPunct w:val="0"/>
        <w:autoSpaceDE w:val="0"/>
        <w:autoSpaceDN w:val="0"/>
        <w:adjustRightInd w:val="0"/>
        <w:jc w:val="both"/>
        <w:rPr>
          <w:rFonts w:ascii="Arial" w:hAnsi="Arial" w:cs="Arial"/>
          <w:b/>
          <w:bCs/>
          <w:noProof/>
          <w:kern w:val="28"/>
          <w:sz w:val="22"/>
          <w:szCs w:val="32"/>
          <w:lang w:eastAsia="en-US"/>
        </w:rPr>
      </w:pPr>
    </w:p>
    <w:p w:rsidR="00D07898" w:rsidRPr="004A295D" w:rsidRDefault="00894D3D"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SEGUNDA.</w:t>
      </w:r>
      <w:r w:rsidR="00B63985" w:rsidRPr="004A295D">
        <w:rPr>
          <w:rFonts w:ascii="Arial" w:hAnsi="Arial" w:cs="Arial"/>
          <w:b/>
          <w:bCs/>
          <w:noProof/>
          <w:spacing w:val="-10"/>
          <w:kern w:val="28"/>
          <w:sz w:val="22"/>
          <w:szCs w:val="20"/>
          <w:lang w:eastAsia="en-US"/>
        </w:rPr>
        <w:t xml:space="preserve"> DERECHOS.</w:t>
      </w:r>
    </w:p>
    <w:p w:rsidR="00B63985" w:rsidRPr="004A295D" w:rsidRDefault="00B63985"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607407" w:rsidRPr="004A295D" w:rsidRDefault="001E0EA6" w:rsidP="001E0EA6">
      <w:pPr>
        <w:pStyle w:val="Prrafodelista"/>
        <w:widowControl w:val="0"/>
        <w:numPr>
          <w:ilvl w:val="0"/>
          <w:numId w:val="5"/>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Que el autor de “LA OBRA” es el Mtro. Saúl Mandujano Rubio, y se compromete a responder de su autoría y su originalidad, así como ante posibles reclamaciones de terceros por la reproducción de fuentes documentales, obra gráfica o cualquier otro elemento que forme parte de “LA OBRA”, por lo cual libera desde este momento a “EL INSTITUTO”, </w:t>
      </w:r>
      <w:r w:rsidRPr="004A295D">
        <w:rPr>
          <w:rFonts w:ascii="Arial" w:hAnsi="Arial" w:cs="Arial"/>
          <w:sz w:val="22"/>
          <w:szCs w:val="22"/>
        </w:rPr>
        <w:t>y a “TIRANT LO BLANCH”</w:t>
      </w:r>
      <w:r w:rsidRPr="004A295D">
        <w:rPr>
          <w:rFonts w:ascii="Arial" w:hAnsi="Arial" w:cs="Arial"/>
          <w:bCs/>
          <w:noProof/>
          <w:kern w:val="28"/>
          <w:sz w:val="22"/>
          <w:szCs w:val="20"/>
          <w:lang w:eastAsia="en-US"/>
        </w:rPr>
        <w:t xml:space="preserve"> de </w:t>
      </w:r>
      <w:bookmarkStart w:id="0" w:name="_GoBack"/>
      <w:bookmarkEnd w:id="0"/>
      <w:r w:rsidRPr="004A295D">
        <w:rPr>
          <w:rFonts w:ascii="Arial" w:hAnsi="Arial" w:cs="Arial"/>
          <w:bCs/>
          <w:noProof/>
          <w:kern w:val="28"/>
          <w:sz w:val="22"/>
          <w:szCs w:val="20"/>
          <w:lang w:eastAsia="en-US"/>
        </w:rPr>
        <w:t>toda responsabilidad anterior, presente o futura, que pudiera surgir con motivo de la explotación de “LA OBRA” y que afecte los intereses de terceros,</w:t>
      </w:r>
      <w:r w:rsidRPr="004A295D">
        <w:rPr>
          <w:rFonts w:ascii="Arial" w:hAnsi="Arial" w:cs="Arial"/>
          <w:sz w:val="22"/>
          <w:szCs w:val="22"/>
        </w:rPr>
        <w:t xml:space="preserve"> conservando, como autor primigenio, los derechos morales correspondientes.</w:t>
      </w:r>
    </w:p>
    <w:p w:rsidR="00B63985" w:rsidRPr="004A295D" w:rsidRDefault="001E3BFA" w:rsidP="00FD7790">
      <w:pPr>
        <w:widowControl w:val="0"/>
        <w:overflowPunct w:val="0"/>
        <w:autoSpaceDE w:val="0"/>
        <w:autoSpaceDN w:val="0"/>
        <w:adjustRightInd w:val="0"/>
        <w:jc w:val="both"/>
        <w:rPr>
          <w:rFonts w:ascii="Arial" w:hAnsi="Arial" w:cs="Arial"/>
          <w:bCs/>
          <w:noProof/>
          <w:kern w:val="28"/>
          <w:sz w:val="22"/>
          <w:szCs w:val="20"/>
          <w:lang w:eastAsia="en-US"/>
        </w:rPr>
      </w:pPr>
      <w:r>
        <w:rPr>
          <w:noProof/>
        </w:rPr>
        <w:pict>
          <v:shapetype id="_x0000_t202" coordsize="21600,21600" o:spt="202" path="m,l,21600r21600,l21600,xe">
            <v:stroke joinstyle="miter"/>
            <v:path gradientshapeok="t" o:connecttype="rect"/>
          </v:shapetype>
          <v:shape id="Cuadro de texto 3" o:spid="_x0000_s1026" type="#_x0000_t202" style="position:absolute;left:0;text-align:left;margin-left:12.75pt;margin-top:3.85pt;width:482.55pt;height:63.15pt;z-index:251659264;visibility:visible;mso-height-percent:200;mso-wrap-distance-left:9pt;mso-wrap-distance-top:3.6pt;mso-wrap-distance-right:9pt;mso-wrap-distance-bottom:3.6pt;mso-position-horizontal-relative:margin;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">
            <v:textbox style="mso-fit-shape-to-text:t">
              <w:txbxContent>
                <w:p w:rsidR="00DB7789" w:rsidRPr="00F40853" w:rsidRDefault="00DB7789" w:rsidP="00DB7789">
                  <w:pPr>
                    <w:jc w:val="both"/>
                    <w:rPr>
                      <w:lang w:val="es-MX"/>
                    </w:rPr>
                  </w:pPr>
                  <w:r w:rsidRPr="00F40853">
                    <w:rPr>
                      <w:lang w:val="es-MX"/>
                    </w:rPr>
                    <w:t xml:space="preserve">* </w:t>
                  </w:r>
                  <w:r w:rsidR="003C353F">
                    <w:rPr>
                      <w:b/>
                      <w:lang w:val="es-MX"/>
                    </w:rPr>
                    <w:t>Nota: se eliminaron dos datos personales por tratarse de información confidencial, con fundamento</w:t>
                  </w:r>
                  <w:r>
                    <w:rPr>
                      <w:b/>
                      <w:lang w:val="es-MX"/>
                    </w:rPr>
                    <w:t xml:space="preserve"> </w:t>
                  </w:r>
                  <w:r w:rsidRPr="00F40853">
                    <w:rPr>
                      <w:b/>
                      <w:lang w:val="es-MX"/>
                    </w:rPr>
                    <w:t>en el artículo 143, fracción I, de la Ley de Transparencia y Acceso a la Información Pública del Estado de México y Municipios.</w:t>
                  </w:r>
                </w:p>
              </w:txbxContent>
            </v:textbox>
            <w10:wrap anchorx="margin"/>
          </v:shape>
        </w:pict>
      </w:r>
    </w:p>
    <w:p w:rsidR="00BA2066" w:rsidRPr="004A295D" w:rsidRDefault="00392F01" w:rsidP="00A21C43">
      <w:pPr>
        <w:pStyle w:val="Prrafodelista"/>
        <w:widowControl w:val="0"/>
        <w:numPr>
          <w:ilvl w:val="0"/>
          <w:numId w:val="5"/>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lastRenderedPageBreak/>
        <w:t>S</w:t>
      </w:r>
      <w:r w:rsidR="00B63985" w:rsidRPr="004A295D">
        <w:rPr>
          <w:rFonts w:ascii="Arial" w:hAnsi="Arial" w:cs="Arial"/>
          <w:bCs/>
          <w:noProof/>
          <w:kern w:val="28"/>
          <w:sz w:val="22"/>
          <w:szCs w:val="20"/>
          <w:lang w:eastAsia="en-US"/>
        </w:rPr>
        <w:t>e imprimirá</w:t>
      </w:r>
      <w:r w:rsidR="00BA2066" w:rsidRPr="004A295D">
        <w:rPr>
          <w:rFonts w:ascii="Arial" w:hAnsi="Arial" w:cs="Arial"/>
          <w:bCs/>
          <w:noProof/>
          <w:kern w:val="28"/>
          <w:sz w:val="22"/>
          <w:szCs w:val="20"/>
          <w:lang w:eastAsia="en-US"/>
        </w:rPr>
        <w:t>n,</w:t>
      </w:r>
      <w:r w:rsidR="00B63985" w:rsidRPr="004A295D">
        <w:rPr>
          <w:rFonts w:ascii="Arial" w:hAnsi="Arial" w:cs="Arial"/>
          <w:bCs/>
          <w:noProof/>
          <w:kern w:val="28"/>
          <w:sz w:val="22"/>
          <w:szCs w:val="20"/>
          <w:lang w:eastAsia="en-US"/>
        </w:rPr>
        <w:t xml:space="preserve"> en la página legal de todos los ejemplares de </w:t>
      </w:r>
      <w:r w:rsidR="00B63985" w:rsidRPr="004A295D">
        <w:rPr>
          <w:rFonts w:ascii="Arial" w:hAnsi="Arial" w:cs="Arial"/>
          <w:bCs/>
          <w:noProof/>
          <w:spacing w:val="-10"/>
          <w:kern w:val="28"/>
          <w:sz w:val="22"/>
          <w:szCs w:val="20"/>
          <w:lang w:eastAsia="en-US"/>
        </w:rPr>
        <w:t>“LA OBRA”</w:t>
      </w:r>
      <w:r w:rsidR="00BA2066" w:rsidRPr="004A295D">
        <w:rPr>
          <w:rFonts w:ascii="Arial" w:hAnsi="Arial" w:cs="Arial"/>
          <w:bCs/>
          <w:noProof/>
          <w:spacing w:val="-10"/>
          <w:kern w:val="28"/>
          <w:sz w:val="22"/>
          <w:szCs w:val="20"/>
          <w:lang w:eastAsia="en-US"/>
        </w:rPr>
        <w:t>, las siguientes leyendas:</w:t>
      </w:r>
    </w:p>
    <w:p w:rsidR="00333DF7" w:rsidRPr="004A295D" w:rsidRDefault="00333DF7" w:rsidP="00BA2066">
      <w:pPr>
        <w:pStyle w:val="Textoindependiente3"/>
        <w:rPr>
          <w:rFonts w:cs="Arial"/>
          <w:b w:val="0"/>
          <w:sz w:val="22"/>
        </w:rPr>
      </w:pPr>
    </w:p>
    <w:p w:rsidR="00333DF7" w:rsidRPr="00042A82" w:rsidRDefault="00333DF7" w:rsidP="00333DF7">
      <w:pPr>
        <w:widowControl w:val="0"/>
        <w:overflowPunct w:val="0"/>
        <w:autoSpaceDE w:val="0"/>
        <w:autoSpaceDN w:val="0"/>
        <w:adjustRightInd w:val="0"/>
        <w:jc w:val="both"/>
        <w:rPr>
          <w:rFonts w:ascii="Arial" w:hAnsi="Arial" w:cs="Arial"/>
          <w:bCs/>
          <w:noProof/>
          <w:kern w:val="28"/>
          <w:sz w:val="22"/>
          <w:szCs w:val="20"/>
          <w:lang w:val="pt-BR" w:eastAsia="en-US"/>
        </w:rPr>
      </w:pPr>
      <w:r w:rsidRPr="004A295D">
        <w:rPr>
          <w:rFonts w:ascii="Arial" w:hAnsi="Arial" w:cs="Arial"/>
          <w:bCs/>
          <w:noProof/>
          <w:kern w:val="28"/>
          <w:sz w:val="22"/>
          <w:szCs w:val="20"/>
          <w:lang w:eastAsia="en-US"/>
        </w:rPr>
        <w:tab/>
      </w:r>
      <w:r w:rsidRPr="00042A82">
        <w:rPr>
          <w:rFonts w:ascii="Arial" w:hAnsi="Arial" w:cs="Arial"/>
          <w:sz w:val="22"/>
          <w:szCs w:val="22"/>
          <w:lang w:val="pt-BR"/>
        </w:rPr>
        <w:t xml:space="preserve">D.R. </w:t>
      </w:r>
      <w:r w:rsidRPr="00042A82">
        <w:rPr>
          <w:rFonts w:ascii="Arial" w:hAnsi="Arial" w:cs="Arial"/>
          <w:snapToGrid w:val="0"/>
          <w:sz w:val="22"/>
          <w:szCs w:val="22"/>
          <w:lang w:val="pt-BR"/>
        </w:rPr>
        <w:t xml:space="preserve">© </w:t>
      </w:r>
      <w:r w:rsidR="007B2799" w:rsidRPr="00042A82">
        <w:rPr>
          <w:rFonts w:ascii="Arial" w:hAnsi="Arial" w:cs="Arial"/>
          <w:bCs/>
          <w:noProof/>
          <w:kern w:val="28"/>
          <w:sz w:val="22"/>
          <w:szCs w:val="20"/>
          <w:lang w:val="pt-BR" w:eastAsia="en-US"/>
        </w:rPr>
        <w:t>Mtro. Saúl Mandujano Rubio</w:t>
      </w:r>
      <w:r w:rsidRPr="00042A82">
        <w:rPr>
          <w:rFonts w:ascii="Arial" w:hAnsi="Arial" w:cs="Arial"/>
          <w:snapToGrid w:val="0"/>
          <w:sz w:val="22"/>
          <w:szCs w:val="22"/>
          <w:lang w:val="pt-BR"/>
        </w:rPr>
        <w:t>, 201</w:t>
      </w:r>
      <w:r w:rsidR="007B2799" w:rsidRPr="00042A82">
        <w:rPr>
          <w:rFonts w:ascii="Arial" w:hAnsi="Arial" w:cs="Arial"/>
          <w:snapToGrid w:val="0"/>
          <w:sz w:val="22"/>
          <w:szCs w:val="22"/>
          <w:lang w:val="pt-BR"/>
        </w:rPr>
        <w:t>7</w:t>
      </w:r>
      <w:r w:rsidRPr="00042A82">
        <w:rPr>
          <w:rFonts w:ascii="Arial" w:hAnsi="Arial" w:cs="Arial"/>
          <w:snapToGrid w:val="0"/>
          <w:sz w:val="22"/>
          <w:szCs w:val="22"/>
          <w:lang w:val="pt-BR"/>
        </w:rPr>
        <w:t>.</w:t>
      </w:r>
    </w:p>
    <w:p w:rsidR="00BA2066" w:rsidRPr="00042A82" w:rsidRDefault="00BA2066" w:rsidP="00BA2066">
      <w:pPr>
        <w:pStyle w:val="Textoindependiente3"/>
        <w:rPr>
          <w:rFonts w:cs="Arial"/>
          <w:b w:val="0"/>
          <w:sz w:val="22"/>
          <w:lang w:val="pt-BR"/>
        </w:rPr>
      </w:pPr>
    </w:p>
    <w:p w:rsidR="00BA2066" w:rsidRPr="004A295D" w:rsidRDefault="00BA2066" w:rsidP="00BA2066">
      <w:pPr>
        <w:widowControl w:val="0"/>
        <w:ind w:left="709"/>
        <w:jc w:val="both"/>
        <w:rPr>
          <w:rFonts w:ascii="Arial" w:hAnsi="Arial" w:cs="Arial"/>
          <w:sz w:val="22"/>
          <w:szCs w:val="22"/>
        </w:rPr>
      </w:pPr>
      <w:r w:rsidRPr="004A295D">
        <w:rPr>
          <w:rFonts w:ascii="Arial" w:hAnsi="Arial" w:cs="Arial"/>
          <w:sz w:val="22"/>
          <w:szCs w:val="22"/>
        </w:rPr>
        <w:t>D.R. © Instituto Electoral del Estado de México, 201</w:t>
      </w:r>
      <w:r w:rsidR="00713F40" w:rsidRPr="004A295D">
        <w:rPr>
          <w:rFonts w:ascii="Arial" w:hAnsi="Arial" w:cs="Arial"/>
          <w:sz w:val="22"/>
          <w:szCs w:val="22"/>
        </w:rPr>
        <w:t>7</w:t>
      </w:r>
      <w:r w:rsidRPr="004A295D">
        <w:rPr>
          <w:rFonts w:ascii="Arial" w:hAnsi="Arial" w:cs="Arial"/>
          <w:sz w:val="22"/>
          <w:szCs w:val="22"/>
        </w:rPr>
        <w:t>.</w:t>
      </w:r>
    </w:p>
    <w:p w:rsidR="00BA2066" w:rsidRPr="004A295D" w:rsidRDefault="00E27F62" w:rsidP="00BA2066">
      <w:pPr>
        <w:widowControl w:val="0"/>
        <w:ind w:left="709"/>
        <w:jc w:val="both"/>
        <w:rPr>
          <w:rFonts w:ascii="Arial" w:hAnsi="Arial" w:cs="Arial"/>
          <w:sz w:val="22"/>
          <w:szCs w:val="22"/>
        </w:rPr>
      </w:pPr>
      <w:r w:rsidRPr="004A295D">
        <w:rPr>
          <w:rFonts w:ascii="Arial" w:hAnsi="Arial" w:cs="Arial"/>
          <w:sz w:val="22"/>
          <w:szCs w:val="22"/>
        </w:rPr>
        <w:t xml:space="preserve">Paseo </w:t>
      </w:r>
      <w:proofErr w:type="spellStart"/>
      <w:r w:rsidRPr="004A295D">
        <w:rPr>
          <w:rFonts w:ascii="Arial" w:hAnsi="Arial" w:cs="Arial"/>
          <w:sz w:val="22"/>
          <w:szCs w:val="22"/>
        </w:rPr>
        <w:t>Tollocan</w:t>
      </w:r>
      <w:proofErr w:type="spellEnd"/>
      <w:r w:rsidRPr="004A295D">
        <w:rPr>
          <w:rFonts w:ascii="Arial" w:hAnsi="Arial" w:cs="Arial"/>
          <w:sz w:val="22"/>
          <w:szCs w:val="22"/>
        </w:rPr>
        <w:t xml:space="preserve"> n</w:t>
      </w:r>
      <w:r w:rsidR="00AD7853" w:rsidRPr="004A295D">
        <w:rPr>
          <w:rFonts w:ascii="Arial" w:hAnsi="Arial" w:cs="Arial"/>
          <w:sz w:val="22"/>
          <w:szCs w:val="22"/>
        </w:rPr>
        <w:t>úm. 944, c</w:t>
      </w:r>
      <w:r w:rsidR="00BA2066" w:rsidRPr="004A295D">
        <w:rPr>
          <w:rFonts w:ascii="Arial" w:hAnsi="Arial" w:cs="Arial"/>
          <w:sz w:val="22"/>
          <w:szCs w:val="22"/>
        </w:rPr>
        <w:t xml:space="preserve">ol. Santa Ana </w:t>
      </w:r>
      <w:proofErr w:type="spellStart"/>
      <w:r w:rsidR="00BA2066" w:rsidRPr="004A295D">
        <w:rPr>
          <w:rFonts w:ascii="Arial" w:hAnsi="Arial" w:cs="Arial"/>
          <w:sz w:val="22"/>
          <w:szCs w:val="22"/>
        </w:rPr>
        <w:t>Tlapaltitlán</w:t>
      </w:r>
      <w:proofErr w:type="spellEnd"/>
      <w:r w:rsidR="00BA2066" w:rsidRPr="004A295D">
        <w:rPr>
          <w:rFonts w:ascii="Arial" w:hAnsi="Arial" w:cs="Arial"/>
          <w:sz w:val="22"/>
          <w:szCs w:val="22"/>
        </w:rPr>
        <w:t>,</w:t>
      </w:r>
    </w:p>
    <w:p w:rsidR="00BA2066" w:rsidRPr="004A295D" w:rsidRDefault="00AD7853" w:rsidP="00BA2066">
      <w:pPr>
        <w:widowControl w:val="0"/>
        <w:ind w:left="709"/>
        <w:jc w:val="both"/>
        <w:rPr>
          <w:rFonts w:ascii="Arial" w:hAnsi="Arial" w:cs="Arial"/>
          <w:sz w:val="22"/>
          <w:szCs w:val="22"/>
        </w:rPr>
      </w:pPr>
      <w:r w:rsidRPr="004A295D">
        <w:rPr>
          <w:rFonts w:ascii="Arial" w:hAnsi="Arial" w:cs="Arial"/>
          <w:sz w:val="22"/>
          <w:szCs w:val="22"/>
        </w:rPr>
        <w:t xml:space="preserve">C. P. 50160, </w:t>
      </w:r>
      <w:r w:rsidR="00BA2066" w:rsidRPr="004A295D">
        <w:rPr>
          <w:rFonts w:ascii="Arial" w:hAnsi="Arial" w:cs="Arial"/>
          <w:sz w:val="22"/>
          <w:szCs w:val="22"/>
        </w:rPr>
        <w:t xml:space="preserve">Toluca, </w:t>
      </w:r>
      <w:r w:rsidRPr="004A295D">
        <w:rPr>
          <w:rFonts w:ascii="Arial" w:hAnsi="Arial" w:cs="Arial"/>
          <w:sz w:val="22"/>
          <w:szCs w:val="22"/>
        </w:rPr>
        <w:t>México</w:t>
      </w:r>
      <w:r w:rsidR="00BA2066" w:rsidRPr="004A295D">
        <w:rPr>
          <w:rFonts w:ascii="Arial" w:hAnsi="Arial" w:cs="Arial"/>
          <w:sz w:val="22"/>
          <w:szCs w:val="22"/>
        </w:rPr>
        <w:t>.</w:t>
      </w:r>
    </w:p>
    <w:p w:rsidR="00BA2066" w:rsidRPr="004A295D" w:rsidRDefault="00BA2066" w:rsidP="00BA2066">
      <w:pPr>
        <w:widowControl w:val="0"/>
        <w:ind w:left="709"/>
        <w:jc w:val="both"/>
        <w:rPr>
          <w:rFonts w:ascii="Arial" w:hAnsi="Arial" w:cs="Arial"/>
          <w:sz w:val="22"/>
          <w:szCs w:val="22"/>
        </w:rPr>
      </w:pPr>
      <w:r w:rsidRPr="004A295D">
        <w:rPr>
          <w:rFonts w:ascii="Arial" w:hAnsi="Arial" w:cs="Arial"/>
          <w:sz w:val="22"/>
          <w:szCs w:val="22"/>
        </w:rPr>
        <w:t>www.ieem.org.mx</w:t>
      </w:r>
    </w:p>
    <w:p w:rsidR="00333DF7" w:rsidRPr="004A295D" w:rsidRDefault="00333DF7" w:rsidP="00333DF7">
      <w:pPr>
        <w:widowControl w:val="0"/>
        <w:ind w:left="709"/>
        <w:jc w:val="both"/>
        <w:rPr>
          <w:rFonts w:ascii="Arial" w:hAnsi="Arial" w:cs="Arial"/>
          <w:snapToGrid w:val="0"/>
          <w:sz w:val="22"/>
          <w:szCs w:val="22"/>
        </w:rPr>
      </w:pPr>
    </w:p>
    <w:p w:rsidR="00333DF7" w:rsidRPr="004A295D" w:rsidRDefault="00333DF7" w:rsidP="00333DF7">
      <w:pPr>
        <w:widowControl w:val="0"/>
        <w:ind w:left="709"/>
        <w:jc w:val="both"/>
        <w:rPr>
          <w:rFonts w:ascii="Arial" w:hAnsi="Arial" w:cs="Arial"/>
          <w:snapToGrid w:val="0"/>
          <w:sz w:val="22"/>
          <w:szCs w:val="22"/>
        </w:rPr>
      </w:pPr>
      <w:r w:rsidRPr="004A295D">
        <w:rPr>
          <w:rFonts w:ascii="Arial" w:hAnsi="Arial" w:cs="Arial"/>
          <w:snapToGrid w:val="0"/>
          <w:sz w:val="22"/>
          <w:szCs w:val="22"/>
        </w:rPr>
        <w:t xml:space="preserve">D. R. © </w:t>
      </w:r>
      <w:r w:rsidR="007B2799" w:rsidRPr="004A295D">
        <w:rPr>
          <w:rFonts w:ascii="Arial" w:hAnsi="Arial" w:cs="Arial"/>
          <w:snapToGrid w:val="0"/>
          <w:sz w:val="22"/>
          <w:szCs w:val="22"/>
        </w:rPr>
        <w:t>Editorial Tirant Lo Blanch</w:t>
      </w:r>
      <w:r w:rsidRPr="004A295D">
        <w:rPr>
          <w:rFonts w:ascii="Arial" w:hAnsi="Arial" w:cs="Arial"/>
          <w:snapToGrid w:val="0"/>
          <w:sz w:val="22"/>
          <w:szCs w:val="22"/>
        </w:rPr>
        <w:t>, S. A., 201</w:t>
      </w:r>
      <w:r w:rsidR="007B2799" w:rsidRPr="004A295D">
        <w:rPr>
          <w:rFonts w:ascii="Arial" w:hAnsi="Arial" w:cs="Arial"/>
          <w:snapToGrid w:val="0"/>
          <w:sz w:val="22"/>
          <w:szCs w:val="22"/>
        </w:rPr>
        <w:t>7</w:t>
      </w:r>
      <w:r w:rsidRPr="004A295D">
        <w:rPr>
          <w:rFonts w:ascii="Arial" w:hAnsi="Arial" w:cs="Arial"/>
          <w:snapToGrid w:val="0"/>
          <w:sz w:val="22"/>
          <w:szCs w:val="22"/>
        </w:rPr>
        <w:t>.</w:t>
      </w:r>
    </w:p>
    <w:p w:rsidR="0078404F" w:rsidRPr="004A295D" w:rsidRDefault="0078404F"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 xml:space="preserve">Río </w:t>
      </w:r>
      <w:proofErr w:type="spellStart"/>
      <w:r w:rsidRPr="004A295D">
        <w:rPr>
          <w:rFonts w:ascii="Arial" w:hAnsi="Arial" w:cs="Arial"/>
          <w:snapToGrid w:val="0"/>
          <w:sz w:val="22"/>
          <w:szCs w:val="22"/>
        </w:rPr>
        <w:t>Tiber</w:t>
      </w:r>
      <w:proofErr w:type="spellEnd"/>
      <w:r w:rsidRPr="004A295D">
        <w:rPr>
          <w:rFonts w:ascii="Arial" w:hAnsi="Arial" w:cs="Arial"/>
          <w:snapToGrid w:val="0"/>
          <w:sz w:val="22"/>
          <w:szCs w:val="22"/>
        </w:rPr>
        <w:t xml:space="preserve"> 66 piso 4</w:t>
      </w:r>
    </w:p>
    <w:p w:rsidR="0078404F" w:rsidRPr="004A295D" w:rsidRDefault="0078404F"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Colonia Cuauhtémoc</w:t>
      </w:r>
    </w:p>
    <w:p w:rsidR="0078404F" w:rsidRPr="004A295D" w:rsidRDefault="0078404F"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Delegación Cuauhtémoc</w:t>
      </w:r>
    </w:p>
    <w:p w:rsidR="0078404F" w:rsidRPr="004A295D" w:rsidRDefault="0078404F"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C</w:t>
      </w:r>
      <w:r w:rsidR="00B61A18" w:rsidRPr="004A295D">
        <w:rPr>
          <w:rFonts w:ascii="Arial" w:hAnsi="Arial" w:cs="Arial"/>
          <w:snapToGrid w:val="0"/>
          <w:sz w:val="22"/>
          <w:szCs w:val="22"/>
        </w:rPr>
        <w:t xml:space="preserve">. </w:t>
      </w:r>
      <w:r w:rsidRPr="004A295D">
        <w:rPr>
          <w:rFonts w:ascii="Arial" w:hAnsi="Arial" w:cs="Arial"/>
          <w:snapToGrid w:val="0"/>
          <w:sz w:val="22"/>
          <w:szCs w:val="22"/>
        </w:rPr>
        <w:t>P</w:t>
      </w:r>
      <w:r w:rsidR="00B61A18" w:rsidRPr="004A295D">
        <w:rPr>
          <w:rFonts w:ascii="Arial" w:hAnsi="Arial" w:cs="Arial"/>
          <w:snapToGrid w:val="0"/>
          <w:sz w:val="22"/>
          <w:szCs w:val="22"/>
        </w:rPr>
        <w:t>.</w:t>
      </w:r>
      <w:r w:rsidRPr="004A295D">
        <w:rPr>
          <w:rFonts w:ascii="Arial" w:hAnsi="Arial" w:cs="Arial"/>
          <w:snapToGrid w:val="0"/>
          <w:sz w:val="22"/>
          <w:szCs w:val="22"/>
        </w:rPr>
        <w:t xml:space="preserve"> 06500</w:t>
      </w:r>
      <w:r w:rsidR="00B61A18" w:rsidRPr="004A295D">
        <w:rPr>
          <w:rFonts w:ascii="Arial" w:hAnsi="Arial" w:cs="Arial"/>
          <w:snapToGrid w:val="0"/>
          <w:sz w:val="22"/>
          <w:szCs w:val="22"/>
        </w:rPr>
        <w:t>,</w:t>
      </w:r>
      <w:r w:rsidRPr="004A295D">
        <w:rPr>
          <w:rFonts w:ascii="Arial" w:hAnsi="Arial" w:cs="Arial"/>
          <w:snapToGrid w:val="0"/>
          <w:sz w:val="22"/>
          <w:szCs w:val="22"/>
        </w:rPr>
        <w:t xml:space="preserve"> Ciudad de México</w:t>
      </w:r>
    </w:p>
    <w:p w:rsidR="0078404F" w:rsidRPr="004A295D" w:rsidRDefault="00B61A18"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Tel</w:t>
      </w:r>
      <w:r w:rsidR="0078404F" w:rsidRPr="004A295D">
        <w:rPr>
          <w:rFonts w:ascii="Arial" w:hAnsi="Arial" w:cs="Arial"/>
          <w:snapToGrid w:val="0"/>
          <w:sz w:val="22"/>
          <w:szCs w:val="22"/>
        </w:rPr>
        <w:t>.: (55) 65502317</w:t>
      </w:r>
    </w:p>
    <w:p w:rsidR="0078404F" w:rsidRPr="004A295D" w:rsidRDefault="0078404F" w:rsidP="0078404F">
      <w:pPr>
        <w:widowControl w:val="0"/>
        <w:ind w:left="709"/>
        <w:jc w:val="both"/>
        <w:rPr>
          <w:rFonts w:ascii="Arial" w:hAnsi="Arial" w:cs="Arial"/>
          <w:snapToGrid w:val="0"/>
          <w:sz w:val="22"/>
          <w:szCs w:val="22"/>
        </w:rPr>
      </w:pPr>
      <w:r w:rsidRPr="004A295D">
        <w:rPr>
          <w:rFonts w:ascii="Arial" w:hAnsi="Arial" w:cs="Arial"/>
          <w:snapToGrid w:val="0"/>
          <w:sz w:val="22"/>
          <w:szCs w:val="22"/>
        </w:rPr>
        <w:t>infomex@tirant.com</w:t>
      </w:r>
    </w:p>
    <w:p w:rsidR="0078404F" w:rsidRPr="004A295D" w:rsidRDefault="0078404F" w:rsidP="0078404F">
      <w:pPr>
        <w:widowControl w:val="0"/>
        <w:overflowPunct w:val="0"/>
        <w:autoSpaceDE w:val="0"/>
        <w:autoSpaceDN w:val="0"/>
        <w:adjustRightInd w:val="0"/>
        <w:ind w:firstLine="709"/>
        <w:jc w:val="both"/>
        <w:rPr>
          <w:rFonts w:ascii="Arial" w:hAnsi="Arial" w:cs="Arial"/>
          <w:snapToGrid w:val="0"/>
          <w:sz w:val="22"/>
          <w:szCs w:val="22"/>
        </w:rPr>
      </w:pPr>
      <w:r w:rsidRPr="004A295D">
        <w:rPr>
          <w:rFonts w:ascii="Arial" w:hAnsi="Arial" w:cs="Arial"/>
          <w:snapToGrid w:val="0"/>
          <w:sz w:val="22"/>
          <w:szCs w:val="22"/>
        </w:rPr>
        <w:t>www.tirant.es</w:t>
      </w:r>
    </w:p>
    <w:p w:rsidR="00E24073" w:rsidRPr="004A295D" w:rsidRDefault="00E24073" w:rsidP="006810C9">
      <w:pPr>
        <w:widowControl w:val="0"/>
        <w:overflowPunct w:val="0"/>
        <w:autoSpaceDE w:val="0"/>
        <w:autoSpaceDN w:val="0"/>
        <w:adjustRightInd w:val="0"/>
        <w:jc w:val="both"/>
        <w:rPr>
          <w:rFonts w:ascii="Arial" w:hAnsi="Arial" w:cs="Arial"/>
          <w:bCs/>
          <w:noProof/>
          <w:kern w:val="28"/>
          <w:sz w:val="22"/>
          <w:szCs w:val="20"/>
          <w:highlight w:val="yellow"/>
          <w:lang w:eastAsia="en-US"/>
        </w:rPr>
      </w:pPr>
    </w:p>
    <w:p w:rsidR="00242790" w:rsidRDefault="00851E44" w:rsidP="009E55B0">
      <w:pPr>
        <w:pStyle w:val="Prrafodelista"/>
        <w:widowControl w:val="0"/>
        <w:numPr>
          <w:ilvl w:val="0"/>
          <w:numId w:val="5"/>
        </w:numPr>
        <w:overflowPunct w:val="0"/>
        <w:autoSpaceDE w:val="0"/>
        <w:autoSpaceDN w:val="0"/>
        <w:adjustRightInd w:val="0"/>
        <w:ind w:left="709" w:hanging="567"/>
        <w:jc w:val="both"/>
        <w:rPr>
          <w:rFonts w:ascii="Arial" w:hAnsi="Arial" w:cs="Arial"/>
          <w:bCs/>
          <w:noProof/>
          <w:kern w:val="28"/>
          <w:sz w:val="22"/>
          <w:szCs w:val="20"/>
          <w:lang w:eastAsia="en-US"/>
        </w:rPr>
      </w:pPr>
      <w:r w:rsidRPr="00242790">
        <w:rPr>
          <w:rFonts w:ascii="Arial" w:hAnsi="Arial" w:cs="Arial"/>
          <w:bCs/>
          <w:noProof/>
          <w:kern w:val="28"/>
          <w:sz w:val="22"/>
          <w:szCs w:val="20"/>
          <w:lang w:eastAsia="en-US"/>
        </w:rPr>
        <w:t xml:space="preserve">“LAS PARTES” </w:t>
      </w:r>
      <w:r w:rsidR="003F52BB" w:rsidRPr="00242790">
        <w:rPr>
          <w:rFonts w:ascii="Arial" w:hAnsi="Arial" w:cs="Arial"/>
          <w:bCs/>
          <w:noProof/>
          <w:kern w:val="28"/>
          <w:sz w:val="22"/>
          <w:szCs w:val="20"/>
          <w:lang w:eastAsia="en-US"/>
        </w:rPr>
        <w:t>no podrá</w:t>
      </w:r>
      <w:r w:rsidRPr="00242790">
        <w:rPr>
          <w:rFonts w:ascii="Arial" w:hAnsi="Arial" w:cs="Arial"/>
          <w:bCs/>
          <w:noProof/>
          <w:kern w:val="28"/>
          <w:sz w:val="22"/>
          <w:szCs w:val="20"/>
          <w:lang w:eastAsia="en-US"/>
        </w:rPr>
        <w:t>n</w:t>
      </w:r>
      <w:r w:rsidR="003F52BB" w:rsidRPr="00242790">
        <w:rPr>
          <w:rFonts w:ascii="Arial" w:hAnsi="Arial" w:cs="Arial"/>
          <w:bCs/>
          <w:noProof/>
          <w:kern w:val="28"/>
          <w:sz w:val="22"/>
          <w:szCs w:val="20"/>
          <w:lang w:eastAsia="en-US"/>
        </w:rPr>
        <w:t xml:space="preserve"> disponer del contenido de “LA OBRA” sin acuerdo previo por escrito.</w:t>
      </w:r>
    </w:p>
    <w:p w:rsidR="00B63985" w:rsidRPr="00242790" w:rsidRDefault="00B63985" w:rsidP="00242790">
      <w:pPr>
        <w:pStyle w:val="Prrafodelista"/>
        <w:widowControl w:val="0"/>
        <w:overflowPunct w:val="0"/>
        <w:autoSpaceDE w:val="0"/>
        <w:autoSpaceDN w:val="0"/>
        <w:adjustRightInd w:val="0"/>
        <w:ind w:left="709"/>
        <w:jc w:val="both"/>
        <w:rPr>
          <w:rFonts w:ascii="Arial" w:hAnsi="Arial" w:cs="Arial"/>
          <w:bCs/>
          <w:noProof/>
          <w:kern w:val="28"/>
          <w:sz w:val="22"/>
          <w:szCs w:val="20"/>
          <w:lang w:eastAsia="en-US"/>
        </w:rPr>
      </w:pPr>
    </w:p>
    <w:p w:rsidR="000E10BF" w:rsidRPr="004A295D" w:rsidRDefault="00625BA4" w:rsidP="009E55B0">
      <w:pPr>
        <w:pStyle w:val="Prrafodelista"/>
        <w:widowControl w:val="0"/>
        <w:numPr>
          <w:ilvl w:val="0"/>
          <w:numId w:val="5"/>
        </w:numPr>
        <w:overflowPunct w:val="0"/>
        <w:autoSpaceDE w:val="0"/>
        <w:autoSpaceDN w:val="0"/>
        <w:adjustRightInd w:val="0"/>
        <w:ind w:left="709" w:hanging="567"/>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L</w:t>
      </w:r>
      <w:r w:rsidR="00392F01" w:rsidRPr="004A295D">
        <w:rPr>
          <w:rFonts w:ascii="Arial" w:hAnsi="Arial" w:cs="Arial"/>
          <w:bCs/>
          <w:noProof/>
          <w:kern w:val="28"/>
          <w:sz w:val="22"/>
          <w:szCs w:val="20"/>
          <w:lang w:eastAsia="en-US"/>
        </w:rPr>
        <w:t>as</w:t>
      </w:r>
      <w:r w:rsidR="00A54A0D" w:rsidRPr="004A295D">
        <w:rPr>
          <w:rFonts w:ascii="Arial" w:hAnsi="Arial" w:cs="Arial"/>
          <w:bCs/>
          <w:noProof/>
          <w:kern w:val="28"/>
          <w:sz w:val="22"/>
          <w:szCs w:val="20"/>
          <w:lang w:val="es-ES_tradnl" w:eastAsia="en-US"/>
        </w:rPr>
        <w:t xml:space="preserve"> placas, archivos maestros </w:t>
      </w:r>
      <w:r w:rsidR="00392F01" w:rsidRPr="004A295D">
        <w:rPr>
          <w:rFonts w:ascii="Arial" w:hAnsi="Arial" w:cs="Arial"/>
          <w:bCs/>
          <w:noProof/>
          <w:kern w:val="28"/>
          <w:sz w:val="22"/>
          <w:szCs w:val="20"/>
          <w:lang w:val="es-ES_tradnl" w:eastAsia="en-US"/>
        </w:rPr>
        <w:t>y</w:t>
      </w:r>
      <w:r w:rsidR="00A54A0D" w:rsidRPr="004A295D">
        <w:rPr>
          <w:rFonts w:ascii="Arial" w:hAnsi="Arial" w:cs="Arial"/>
          <w:bCs/>
          <w:noProof/>
          <w:kern w:val="28"/>
          <w:sz w:val="22"/>
          <w:szCs w:val="20"/>
          <w:lang w:val="es-ES_tradnl" w:eastAsia="en-US"/>
        </w:rPr>
        <w:t xml:space="preserve"> demás resultantes del proceso editorial</w:t>
      </w:r>
      <w:r w:rsidR="00A54A0D" w:rsidRPr="004A295D">
        <w:rPr>
          <w:rFonts w:ascii="Arial" w:hAnsi="Arial" w:cs="Arial"/>
          <w:bCs/>
          <w:noProof/>
          <w:kern w:val="28"/>
          <w:sz w:val="22"/>
          <w:szCs w:val="20"/>
          <w:lang w:eastAsia="en-US"/>
        </w:rPr>
        <w:t xml:space="preserve"> </w:t>
      </w:r>
      <w:r w:rsidRPr="004A295D">
        <w:rPr>
          <w:rFonts w:ascii="Arial" w:hAnsi="Arial" w:cs="Arial"/>
          <w:bCs/>
          <w:noProof/>
          <w:kern w:val="28"/>
          <w:sz w:val="22"/>
          <w:szCs w:val="20"/>
          <w:lang w:eastAsia="en-US"/>
        </w:rPr>
        <w:t xml:space="preserve">de “LA OBRA” quedarán en un régimen de copropiedad, bajo resguardo de </w:t>
      </w:r>
      <w:r w:rsidR="006446E6" w:rsidRPr="004A295D">
        <w:rPr>
          <w:rFonts w:ascii="Arial" w:hAnsi="Arial" w:cs="Arial"/>
          <w:bCs/>
          <w:noProof/>
          <w:spacing w:val="-10"/>
          <w:kern w:val="28"/>
          <w:sz w:val="22"/>
          <w:szCs w:val="20"/>
          <w:lang w:eastAsia="en-US"/>
        </w:rPr>
        <w:t>“</w:t>
      </w:r>
      <w:r w:rsidR="00006628" w:rsidRPr="004A295D">
        <w:rPr>
          <w:rFonts w:ascii="Arial" w:hAnsi="Arial"/>
          <w:sz w:val="22"/>
        </w:rPr>
        <w:t>TIRANT LO BLANCH</w:t>
      </w:r>
      <w:r w:rsidR="006446E6" w:rsidRPr="004A295D">
        <w:rPr>
          <w:rFonts w:ascii="Arial" w:hAnsi="Arial" w:cs="Arial"/>
          <w:bCs/>
          <w:noProof/>
          <w:spacing w:val="-10"/>
          <w:kern w:val="28"/>
          <w:sz w:val="22"/>
          <w:szCs w:val="20"/>
          <w:lang w:eastAsia="en-US"/>
        </w:rPr>
        <w:t>”</w:t>
      </w:r>
      <w:r w:rsidR="000E10BF" w:rsidRPr="004A295D">
        <w:rPr>
          <w:rFonts w:ascii="Arial" w:hAnsi="Arial" w:cs="Arial"/>
          <w:bCs/>
          <w:noProof/>
          <w:kern w:val="28"/>
          <w:sz w:val="22"/>
          <w:szCs w:val="20"/>
          <w:lang w:eastAsia="en-US"/>
        </w:rPr>
        <w:t>.</w:t>
      </w:r>
    </w:p>
    <w:p w:rsidR="00A54A0D" w:rsidRPr="004A295D" w:rsidRDefault="00A54A0D" w:rsidP="000E10BF">
      <w:pPr>
        <w:widowControl w:val="0"/>
        <w:overflowPunct w:val="0"/>
        <w:autoSpaceDE w:val="0"/>
        <w:autoSpaceDN w:val="0"/>
        <w:adjustRightInd w:val="0"/>
        <w:jc w:val="both"/>
        <w:rPr>
          <w:rFonts w:ascii="Arial" w:hAnsi="Arial" w:cs="Arial"/>
          <w:bCs/>
          <w:noProof/>
          <w:kern w:val="28"/>
          <w:sz w:val="22"/>
          <w:szCs w:val="20"/>
          <w:lang w:eastAsia="en-US"/>
        </w:rPr>
      </w:pPr>
    </w:p>
    <w:p w:rsidR="00A55C12" w:rsidRDefault="00A54A0D" w:rsidP="00A21C43">
      <w:pPr>
        <w:pStyle w:val="Prrafodelista"/>
        <w:widowControl w:val="0"/>
        <w:numPr>
          <w:ilvl w:val="0"/>
          <w:numId w:val="5"/>
        </w:numPr>
        <w:overflowPunct w:val="0"/>
        <w:autoSpaceDE w:val="0"/>
        <w:autoSpaceDN w:val="0"/>
        <w:adjustRightInd w:val="0"/>
        <w:ind w:left="709" w:hanging="567"/>
        <w:jc w:val="both"/>
        <w:rPr>
          <w:rFonts w:ascii="Arial" w:hAnsi="Arial" w:cs="Arial"/>
          <w:bCs/>
          <w:noProof/>
          <w:spacing w:val="-10"/>
          <w:kern w:val="28"/>
          <w:sz w:val="22"/>
          <w:szCs w:val="20"/>
          <w:lang w:eastAsia="en-US"/>
        </w:rPr>
      </w:pPr>
      <w:r w:rsidRPr="004A295D">
        <w:rPr>
          <w:rFonts w:ascii="Arial" w:hAnsi="Arial" w:cs="Arial"/>
          <w:bCs/>
          <w:noProof/>
          <w:kern w:val="28"/>
          <w:sz w:val="22"/>
          <w:szCs w:val="20"/>
          <w:lang w:eastAsia="en-US"/>
        </w:rPr>
        <w:t>L</w:t>
      </w:r>
      <w:r w:rsidR="00434C67" w:rsidRPr="004A295D">
        <w:rPr>
          <w:rFonts w:ascii="Arial" w:hAnsi="Arial" w:cs="Arial"/>
          <w:bCs/>
          <w:noProof/>
          <w:kern w:val="28"/>
          <w:sz w:val="22"/>
          <w:szCs w:val="20"/>
          <w:lang w:eastAsia="en-US"/>
        </w:rPr>
        <w:t xml:space="preserve">os </w:t>
      </w:r>
      <w:r w:rsidR="00625BA4" w:rsidRPr="004A295D">
        <w:rPr>
          <w:rFonts w:ascii="Arial" w:hAnsi="Arial" w:cs="Arial"/>
          <w:bCs/>
          <w:noProof/>
          <w:kern w:val="28"/>
          <w:sz w:val="22"/>
          <w:szCs w:val="20"/>
          <w:lang w:eastAsia="en-US"/>
        </w:rPr>
        <w:t xml:space="preserve">derechos editoriales </w:t>
      </w:r>
      <w:r w:rsidR="00434C67" w:rsidRPr="004A295D">
        <w:rPr>
          <w:rFonts w:ascii="Arial" w:hAnsi="Arial" w:cs="Arial"/>
          <w:bCs/>
          <w:noProof/>
          <w:kern w:val="28"/>
          <w:sz w:val="22"/>
          <w:szCs w:val="20"/>
          <w:lang w:eastAsia="en-US"/>
        </w:rPr>
        <w:t>sobre las características tipográficas y de diagramación</w:t>
      </w:r>
      <w:r w:rsidR="004E48EB" w:rsidRPr="004A295D">
        <w:rPr>
          <w:rFonts w:ascii="Arial" w:hAnsi="Arial" w:cs="Arial"/>
          <w:bCs/>
          <w:noProof/>
          <w:kern w:val="28"/>
          <w:sz w:val="22"/>
          <w:szCs w:val="20"/>
          <w:lang w:eastAsia="en-US"/>
        </w:rPr>
        <w:t xml:space="preserve"> de esta edición</w:t>
      </w:r>
      <w:r w:rsidR="00434C67" w:rsidRPr="004A295D">
        <w:rPr>
          <w:rFonts w:ascii="Arial" w:hAnsi="Arial" w:cs="Arial"/>
          <w:bCs/>
          <w:noProof/>
          <w:kern w:val="28"/>
          <w:sz w:val="22"/>
          <w:szCs w:val="20"/>
          <w:lang w:eastAsia="en-US"/>
        </w:rPr>
        <w:t xml:space="preserve"> </w:t>
      </w:r>
      <w:r w:rsidR="00625BA4" w:rsidRPr="004A295D">
        <w:rPr>
          <w:rFonts w:ascii="Arial" w:hAnsi="Arial" w:cs="Arial"/>
          <w:bCs/>
          <w:noProof/>
          <w:kern w:val="28"/>
          <w:sz w:val="22"/>
          <w:szCs w:val="20"/>
          <w:lang w:eastAsia="en-US"/>
        </w:rPr>
        <w:t xml:space="preserve">corresponderán </w:t>
      </w:r>
      <w:r w:rsidR="00795A91" w:rsidRPr="004A295D">
        <w:rPr>
          <w:rFonts w:ascii="Arial" w:hAnsi="Arial" w:cs="Arial"/>
          <w:bCs/>
          <w:noProof/>
          <w:kern w:val="28"/>
          <w:sz w:val="22"/>
          <w:szCs w:val="20"/>
          <w:lang w:eastAsia="en-US"/>
        </w:rPr>
        <w:t>a</w:t>
      </w:r>
      <w:r w:rsidR="00676264" w:rsidRPr="004A295D">
        <w:rPr>
          <w:rFonts w:ascii="Arial" w:hAnsi="Arial" w:cs="Arial"/>
          <w:bCs/>
          <w:noProof/>
          <w:kern w:val="28"/>
          <w:sz w:val="22"/>
          <w:szCs w:val="20"/>
          <w:lang w:eastAsia="en-US"/>
        </w:rPr>
        <w:t xml:space="preserve"> </w:t>
      </w:r>
      <w:r w:rsidR="00676264" w:rsidRPr="004A295D">
        <w:rPr>
          <w:rFonts w:ascii="Arial" w:hAnsi="Arial" w:cs="Arial"/>
          <w:bCs/>
          <w:noProof/>
          <w:spacing w:val="-10"/>
          <w:kern w:val="28"/>
          <w:sz w:val="22"/>
          <w:szCs w:val="20"/>
          <w:lang w:eastAsia="en-US"/>
        </w:rPr>
        <w:t>“</w:t>
      </w:r>
      <w:r w:rsidR="00676264" w:rsidRPr="004A295D">
        <w:rPr>
          <w:rFonts w:ascii="Arial" w:hAnsi="Arial"/>
          <w:sz w:val="22"/>
        </w:rPr>
        <w:t>TIRANT LO BLANCH</w:t>
      </w:r>
      <w:r w:rsidR="00676264" w:rsidRPr="004A295D">
        <w:rPr>
          <w:rFonts w:ascii="Arial" w:hAnsi="Arial" w:cs="Arial"/>
          <w:bCs/>
          <w:noProof/>
          <w:spacing w:val="-10"/>
          <w:kern w:val="28"/>
          <w:sz w:val="22"/>
          <w:szCs w:val="20"/>
          <w:lang w:eastAsia="en-US"/>
        </w:rPr>
        <w:t>”.</w:t>
      </w:r>
    </w:p>
    <w:p w:rsidR="00A55C12" w:rsidRPr="00A55C12" w:rsidRDefault="00A55C12" w:rsidP="00A55C12">
      <w:pPr>
        <w:widowControl w:val="0"/>
        <w:overflowPunct w:val="0"/>
        <w:autoSpaceDE w:val="0"/>
        <w:autoSpaceDN w:val="0"/>
        <w:adjustRightInd w:val="0"/>
        <w:jc w:val="both"/>
        <w:rPr>
          <w:rFonts w:ascii="Arial" w:hAnsi="Arial" w:cs="Arial"/>
          <w:bCs/>
          <w:noProof/>
          <w:spacing w:val="-10"/>
          <w:kern w:val="28"/>
          <w:sz w:val="22"/>
          <w:szCs w:val="20"/>
          <w:lang w:eastAsia="en-US"/>
        </w:rPr>
      </w:pPr>
    </w:p>
    <w:p w:rsidR="00625BA4" w:rsidRPr="004A295D" w:rsidRDefault="00A55C12" w:rsidP="00A21C43">
      <w:pPr>
        <w:pStyle w:val="Prrafodelista"/>
        <w:widowControl w:val="0"/>
        <w:numPr>
          <w:ilvl w:val="0"/>
          <w:numId w:val="5"/>
        </w:numPr>
        <w:overflowPunct w:val="0"/>
        <w:autoSpaceDE w:val="0"/>
        <w:autoSpaceDN w:val="0"/>
        <w:adjustRightInd w:val="0"/>
        <w:ind w:left="709" w:hanging="567"/>
        <w:jc w:val="both"/>
        <w:rPr>
          <w:rFonts w:ascii="Arial" w:hAnsi="Arial" w:cs="Arial"/>
          <w:bCs/>
          <w:noProof/>
          <w:spacing w:val="-10"/>
          <w:kern w:val="28"/>
          <w:sz w:val="22"/>
          <w:szCs w:val="20"/>
          <w:lang w:eastAsia="en-US"/>
        </w:rPr>
      </w:pPr>
      <w:r w:rsidRPr="00204025">
        <w:rPr>
          <w:rFonts w:ascii="Arial" w:hAnsi="Arial" w:cs="Arial"/>
          <w:sz w:val="22"/>
          <w:szCs w:val="23"/>
          <w:lang w:val="es-MX"/>
        </w:rPr>
        <w:t xml:space="preserve">“LAS PARTES” acuerdan que el título del trabajo </w:t>
      </w:r>
      <w:r w:rsidRPr="00204025">
        <w:rPr>
          <w:rFonts w:ascii="Arial" w:hAnsi="Arial" w:cs="Arial"/>
          <w:sz w:val="22"/>
          <w:lang w:val="es-ES_tradnl"/>
        </w:rPr>
        <w:t>“</w:t>
      </w:r>
      <w:r w:rsidRPr="004A295D">
        <w:rPr>
          <w:rFonts w:ascii="Arial" w:hAnsi="Arial" w:cs="Arial"/>
          <w:sz w:val="22"/>
          <w:szCs w:val="22"/>
        </w:rPr>
        <w:t xml:space="preserve">Control de convencionalidad y convergencia interpretativa </w:t>
      </w:r>
      <w:r w:rsidRPr="00674DAE">
        <w:rPr>
          <w:rFonts w:ascii="Arial" w:hAnsi="Arial" w:cs="Arial"/>
          <w:sz w:val="22"/>
          <w:szCs w:val="22"/>
        </w:rPr>
        <w:t>en materia electoral</w:t>
      </w:r>
      <w:r w:rsidRPr="00204025">
        <w:rPr>
          <w:rFonts w:ascii="Arial" w:hAnsi="Arial" w:cs="Arial"/>
          <w:sz w:val="22"/>
          <w:lang w:val="es-ES_tradnl"/>
        </w:rPr>
        <w:t xml:space="preserve">” podrá ser modificado durante el proceso de </w:t>
      </w:r>
      <w:proofErr w:type="spellStart"/>
      <w:r w:rsidRPr="00204025">
        <w:rPr>
          <w:rFonts w:ascii="Arial" w:hAnsi="Arial" w:cs="Arial"/>
          <w:sz w:val="22"/>
          <w:lang w:val="es-ES_tradnl"/>
        </w:rPr>
        <w:t>dictaminación</w:t>
      </w:r>
      <w:proofErr w:type="spellEnd"/>
      <w:r w:rsidRPr="00204025">
        <w:rPr>
          <w:rFonts w:ascii="Arial" w:hAnsi="Arial" w:cs="Arial"/>
          <w:sz w:val="22"/>
          <w:lang w:val="es-ES_tradnl"/>
        </w:rPr>
        <w:t xml:space="preserve"> o durante la edición, de ser así “</w:t>
      </w:r>
      <w:r>
        <w:rPr>
          <w:rFonts w:ascii="Arial" w:hAnsi="Arial" w:cs="Arial"/>
          <w:sz w:val="22"/>
          <w:lang w:val="es-ES_tradnl"/>
        </w:rPr>
        <w:t>TIRANT LO BLANCH</w:t>
      </w:r>
      <w:r w:rsidRPr="00204025">
        <w:rPr>
          <w:rFonts w:ascii="Arial" w:hAnsi="Arial" w:cs="Arial"/>
          <w:sz w:val="22"/>
          <w:lang w:val="es-ES_tradnl"/>
        </w:rPr>
        <w:t>” deberá hacerlo del conocimiento de “EL AUTOR”, quien deberá manifestar, de forma fehaciente, su autorización o no a dicho cambio.</w:t>
      </w:r>
    </w:p>
    <w:p w:rsidR="003F52BB" w:rsidRPr="004A295D" w:rsidRDefault="003F52BB" w:rsidP="002D2408">
      <w:pPr>
        <w:widowControl w:val="0"/>
        <w:overflowPunct w:val="0"/>
        <w:autoSpaceDE w:val="0"/>
        <w:autoSpaceDN w:val="0"/>
        <w:adjustRightInd w:val="0"/>
        <w:jc w:val="both"/>
        <w:rPr>
          <w:rFonts w:ascii="Arial" w:hAnsi="Arial" w:cs="Arial"/>
          <w:b/>
          <w:bCs/>
          <w:noProof/>
          <w:kern w:val="28"/>
          <w:sz w:val="22"/>
          <w:szCs w:val="32"/>
          <w:lang w:eastAsia="en-US"/>
        </w:rPr>
      </w:pPr>
    </w:p>
    <w:p w:rsidR="00D07898" w:rsidRPr="004A295D"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TERCERA</w:t>
      </w:r>
      <w:r w:rsidR="004E0BFF"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ESPECIFICACIONES TÉCNICAS</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FB60E0" w:rsidRPr="004A295D" w:rsidRDefault="00502064" w:rsidP="00FB60E0">
      <w:pPr>
        <w:widowControl w:val="0"/>
        <w:jc w:val="both"/>
        <w:rPr>
          <w:rFonts w:ascii="Arial" w:hAnsi="Arial" w:cs="Arial"/>
          <w:bCs/>
          <w:noProof/>
          <w:kern w:val="28"/>
          <w:sz w:val="22"/>
          <w:szCs w:val="32"/>
          <w:lang w:eastAsia="en-US"/>
        </w:rPr>
      </w:pPr>
      <w:r w:rsidRPr="004A295D">
        <w:rPr>
          <w:rFonts w:ascii="Arial" w:hAnsi="Arial" w:cs="Arial"/>
          <w:bCs/>
          <w:noProof/>
          <w:kern w:val="28"/>
          <w:sz w:val="22"/>
          <w:szCs w:val="20"/>
          <w:lang w:eastAsia="en-US"/>
        </w:rPr>
        <w:t xml:space="preserve">Las características técnicas de </w:t>
      </w:r>
      <w:r w:rsidR="00BF3806" w:rsidRPr="004A295D">
        <w:rPr>
          <w:rFonts w:ascii="Arial" w:hAnsi="Arial" w:cs="Arial"/>
          <w:bCs/>
          <w:noProof/>
          <w:spacing w:val="-10"/>
          <w:kern w:val="28"/>
          <w:sz w:val="22"/>
          <w:szCs w:val="20"/>
          <w:lang w:eastAsia="en-US"/>
        </w:rPr>
        <w:t>“LA OBRA”</w:t>
      </w:r>
      <w:r w:rsidRPr="004A295D">
        <w:rPr>
          <w:rFonts w:ascii="Arial" w:hAnsi="Arial" w:cs="Arial"/>
          <w:bCs/>
          <w:noProof/>
          <w:kern w:val="28"/>
          <w:sz w:val="22"/>
          <w:szCs w:val="20"/>
          <w:lang w:eastAsia="en-US"/>
        </w:rPr>
        <w:t xml:space="preserve"> objeto de este contrato son: </w:t>
      </w:r>
    </w:p>
    <w:p w:rsidR="00FB60E0" w:rsidRPr="004A295D" w:rsidRDefault="00FB60E0" w:rsidP="00FB60E0">
      <w:pPr>
        <w:pStyle w:val="Textoindependiente3"/>
        <w:rPr>
          <w:rFonts w:cs="Arial"/>
          <w:b w:val="0"/>
          <w:sz w:val="22"/>
        </w:rPr>
      </w:pPr>
    </w:p>
    <w:tbl>
      <w:tblPr>
        <w:tblW w:w="0" w:type="auto"/>
        <w:jc w:val="center"/>
        <w:tblLook w:val="00A0" w:firstRow="1" w:lastRow="0" w:firstColumn="1" w:lastColumn="0" w:noHBand="0" w:noVBand="0"/>
      </w:tblPr>
      <w:tblGrid>
        <w:gridCol w:w="3730"/>
        <w:gridCol w:w="3208"/>
      </w:tblGrid>
      <w:tr w:rsidR="00FB60E0" w:rsidRPr="004A295D">
        <w:trPr>
          <w:jc w:val="center"/>
        </w:trPr>
        <w:tc>
          <w:tcPr>
            <w:tcW w:w="3730" w:type="dxa"/>
          </w:tcPr>
          <w:p w:rsidR="00FB60E0" w:rsidRPr="004A295D" w:rsidRDefault="000871DD" w:rsidP="00147EB6">
            <w:pPr>
              <w:pStyle w:val="Textoindependiente3"/>
              <w:jc w:val="left"/>
              <w:rPr>
                <w:rFonts w:cs="Arial"/>
                <w:b w:val="0"/>
                <w:sz w:val="22"/>
              </w:rPr>
            </w:pPr>
            <w:r w:rsidRPr="004A295D">
              <w:rPr>
                <w:rFonts w:cs="Arial"/>
                <w:b w:val="0"/>
                <w:sz w:val="22"/>
              </w:rPr>
              <w:t>Colección</w:t>
            </w:r>
            <w:r w:rsidR="00767D29">
              <w:rPr>
                <w:rFonts w:cs="Arial"/>
                <w:b w:val="0"/>
                <w:sz w:val="22"/>
              </w:rPr>
              <w:t xml:space="preserve"> </w:t>
            </w:r>
            <w:r w:rsidR="00767D29" w:rsidRPr="0053768E">
              <w:rPr>
                <w:rFonts w:cs="Arial"/>
                <w:b w:val="0"/>
                <w:sz w:val="22"/>
              </w:rPr>
              <w:t>de “TIRANT LO BLANCH”</w:t>
            </w:r>
            <w:r w:rsidR="0053768E">
              <w:rPr>
                <w:rFonts w:cs="Arial"/>
                <w:b w:val="0"/>
                <w:sz w:val="22"/>
              </w:rPr>
              <w:t>:</w:t>
            </w:r>
          </w:p>
        </w:tc>
        <w:tc>
          <w:tcPr>
            <w:tcW w:w="3208" w:type="dxa"/>
          </w:tcPr>
          <w:p w:rsidR="00FB60E0" w:rsidRPr="004A295D" w:rsidRDefault="00241731" w:rsidP="0051517E">
            <w:pPr>
              <w:pStyle w:val="Textoindependiente3"/>
              <w:rPr>
                <w:rFonts w:cs="Arial"/>
                <w:b w:val="0"/>
                <w:sz w:val="22"/>
              </w:rPr>
            </w:pPr>
            <w:r w:rsidRPr="004A295D">
              <w:rPr>
                <w:rFonts w:cs="Arial"/>
                <w:b w:val="0"/>
                <w:sz w:val="22"/>
              </w:rPr>
              <w:t>Derecho y Democracia</w:t>
            </w:r>
          </w:p>
        </w:tc>
      </w:tr>
      <w:tr w:rsidR="0053768E" w:rsidRPr="004A295D">
        <w:trPr>
          <w:jc w:val="center"/>
        </w:trPr>
        <w:tc>
          <w:tcPr>
            <w:tcW w:w="3730" w:type="dxa"/>
          </w:tcPr>
          <w:p w:rsidR="0053768E" w:rsidRPr="004A295D" w:rsidRDefault="0053768E" w:rsidP="0036647C">
            <w:pPr>
              <w:pStyle w:val="Textoindependiente3"/>
              <w:rPr>
                <w:rFonts w:cs="Arial"/>
                <w:b w:val="0"/>
                <w:sz w:val="22"/>
              </w:rPr>
            </w:pPr>
            <w:r w:rsidRPr="0053768E">
              <w:rPr>
                <w:rFonts w:cs="Arial"/>
                <w:b w:val="0"/>
                <w:sz w:val="22"/>
              </w:rPr>
              <w:t>Colección de “EL INSTITUTO”:</w:t>
            </w:r>
          </w:p>
        </w:tc>
        <w:tc>
          <w:tcPr>
            <w:tcW w:w="3208" w:type="dxa"/>
          </w:tcPr>
          <w:p w:rsidR="0053768E" w:rsidRPr="004A295D" w:rsidRDefault="0053768E" w:rsidP="0051517E">
            <w:pPr>
              <w:pStyle w:val="Textoindependiente3"/>
              <w:rPr>
                <w:rFonts w:cs="Arial"/>
                <w:b w:val="0"/>
                <w:sz w:val="22"/>
              </w:rPr>
            </w:pPr>
            <w:r w:rsidRPr="004A295D">
              <w:rPr>
                <w:rFonts w:cs="Arial"/>
                <w:b w:val="0"/>
                <w:sz w:val="22"/>
              </w:rPr>
              <w:t>Investigaciones Jurídicas y Político-Electorales</w:t>
            </w:r>
          </w:p>
        </w:tc>
      </w:tr>
      <w:tr w:rsidR="000871DD" w:rsidRPr="004A295D">
        <w:trPr>
          <w:jc w:val="center"/>
        </w:trPr>
        <w:tc>
          <w:tcPr>
            <w:tcW w:w="3730" w:type="dxa"/>
          </w:tcPr>
          <w:p w:rsidR="000871DD" w:rsidRPr="004A295D" w:rsidRDefault="003A1F38" w:rsidP="0036647C">
            <w:pPr>
              <w:pStyle w:val="Textoindependiente3"/>
              <w:rPr>
                <w:rFonts w:cs="Arial"/>
                <w:b w:val="0"/>
                <w:sz w:val="22"/>
              </w:rPr>
            </w:pPr>
            <w:r w:rsidRPr="004A295D">
              <w:rPr>
                <w:rFonts w:cs="Arial"/>
                <w:b w:val="0"/>
                <w:sz w:val="22"/>
              </w:rPr>
              <w:t>Tamaño (ancho y alto)</w:t>
            </w:r>
            <w:r w:rsidR="00241731" w:rsidRPr="004A295D">
              <w:rPr>
                <w:rFonts w:cs="Arial"/>
                <w:b w:val="0"/>
                <w:sz w:val="22"/>
              </w:rPr>
              <w:t>:</w:t>
            </w:r>
          </w:p>
        </w:tc>
        <w:tc>
          <w:tcPr>
            <w:tcW w:w="3208" w:type="dxa"/>
          </w:tcPr>
          <w:p w:rsidR="000871DD" w:rsidRPr="004A295D" w:rsidRDefault="00241731" w:rsidP="0051517E">
            <w:pPr>
              <w:pStyle w:val="Textoindependiente3"/>
              <w:rPr>
                <w:rFonts w:cs="Arial"/>
                <w:b w:val="0"/>
                <w:sz w:val="22"/>
              </w:rPr>
            </w:pPr>
            <w:r w:rsidRPr="004A295D">
              <w:rPr>
                <w:rFonts w:cs="Arial"/>
                <w:b w:val="0"/>
                <w:sz w:val="22"/>
              </w:rPr>
              <w:t>15 x 21,5</w:t>
            </w:r>
          </w:p>
        </w:tc>
      </w:tr>
      <w:tr w:rsidR="00FB60E0" w:rsidRPr="004A295D">
        <w:trPr>
          <w:jc w:val="center"/>
        </w:trPr>
        <w:tc>
          <w:tcPr>
            <w:tcW w:w="3730" w:type="dxa"/>
          </w:tcPr>
          <w:p w:rsidR="00FB60E0" w:rsidRPr="004A295D" w:rsidRDefault="00534D49" w:rsidP="000E07DF">
            <w:pPr>
              <w:pStyle w:val="Textoindependiente3"/>
              <w:rPr>
                <w:rFonts w:cs="Arial"/>
                <w:b w:val="0"/>
                <w:sz w:val="22"/>
              </w:rPr>
            </w:pPr>
            <w:r w:rsidRPr="004A295D">
              <w:rPr>
                <w:rFonts w:cs="Arial"/>
                <w:b w:val="0"/>
                <w:sz w:val="22"/>
              </w:rPr>
              <w:t>Tipo de papel y acabado de la cubierta</w:t>
            </w:r>
            <w:r w:rsidR="00241731" w:rsidRPr="004A295D">
              <w:rPr>
                <w:rFonts w:cs="Arial"/>
                <w:b w:val="0"/>
                <w:sz w:val="22"/>
              </w:rPr>
              <w:t>:</w:t>
            </w:r>
          </w:p>
        </w:tc>
        <w:tc>
          <w:tcPr>
            <w:tcW w:w="3208" w:type="dxa"/>
          </w:tcPr>
          <w:p w:rsidR="00FB60E0" w:rsidRPr="004A295D" w:rsidRDefault="00241731" w:rsidP="00BF46A9">
            <w:pPr>
              <w:pStyle w:val="Textoindependiente3"/>
              <w:rPr>
                <w:rFonts w:cs="Arial"/>
                <w:b w:val="0"/>
                <w:sz w:val="22"/>
              </w:rPr>
            </w:pPr>
            <w:r w:rsidRPr="004A295D">
              <w:rPr>
                <w:rFonts w:cs="Arial"/>
                <w:b w:val="0"/>
                <w:sz w:val="22"/>
              </w:rPr>
              <w:t>SBS 1/c 12 pts. De 240 g. en laminado brillo</w:t>
            </w:r>
          </w:p>
        </w:tc>
      </w:tr>
      <w:tr w:rsidR="00FB60E0" w:rsidRPr="004A295D">
        <w:trPr>
          <w:jc w:val="center"/>
        </w:trPr>
        <w:tc>
          <w:tcPr>
            <w:tcW w:w="3730" w:type="dxa"/>
          </w:tcPr>
          <w:p w:rsidR="00FB60E0" w:rsidRPr="004A295D" w:rsidRDefault="00534D49" w:rsidP="000E07DF">
            <w:pPr>
              <w:pStyle w:val="Textoindependiente3"/>
              <w:rPr>
                <w:rFonts w:cs="Arial"/>
                <w:b w:val="0"/>
                <w:sz w:val="22"/>
              </w:rPr>
            </w:pPr>
            <w:r w:rsidRPr="004A295D">
              <w:rPr>
                <w:rFonts w:cs="Arial"/>
                <w:b w:val="0"/>
                <w:sz w:val="22"/>
              </w:rPr>
              <w:t>Tipo de papel interior</w:t>
            </w:r>
            <w:r w:rsidR="00241731" w:rsidRPr="004A295D">
              <w:rPr>
                <w:rFonts w:cs="Arial"/>
                <w:b w:val="0"/>
                <w:sz w:val="22"/>
              </w:rPr>
              <w:t>:</w:t>
            </w:r>
          </w:p>
        </w:tc>
        <w:tc>
          <w:tcPr>
            <w:tcW w:w="3208" w:type="dxa"/>
          </w:tcPr>
          <w:p w:rsidR="00FB60E0" w:rsidRPr="004A295D" w:rsidRDefault="00241731" w:rsidP="00BF46A9">
            <w:pPr>
              <w:pStyle w:val="Textoindependiente3"/>
              <w:rPr>
                <w:rFonts w:cs="Arial"/>
                <w:b w:val="0"/>
                <w:sz w:val="22"/>
              </w:rPr>
            </w:pPr>
            <w:r w:rsidRPr="004A295D">
              <w:rPr>
                <w:rFonts w:cs="Arial"/>
                <w:b w:val="0"/>
                <w:sz w:val="22"/>
              </w:rPr>
              <w:t>Papel Bond blanco de 75 gr.</w:t>
            </w:r>
          </w:p>
        </w:tc>
      </w:tr>
      <w:tr w:rsidR="00FB60E0" w:rsidRPr="004A295D">
        <w:trPr>
          <w:jc w:val="center"/>
        </w:trPr>
        <w:tc>
          <w:tcPr>
            <w:tcW w:w="3730" w:type="dxa"/>
          </w:tcPr>
          <w:p w:rsidR="00FB60E0" w:rsidRPr="004A295D" w:rsidRDefault="00534D49" w:rsidP="000E07DF">
            <w:pPr>
              <w:pStyle w:val="Textoindependiente3"/>
              <w:rPr>
                <w:rFonts w:cs="Arial"/>
                <w:b w:val="0"/>
                <w:sz w:val="22"/>
              </w:rPr>
            </w:pPr>
            <w:r w:rsidRPr="004A295D">
              <w:rPr>
                <w:rFonts w:cs="Arial"/>
                <w:b w:val="0"/>
                <w:sz w:val="22"/>
              </w:rPr>
              <w:t>Número de tintas</w:t>
            </w:r>
            <w:r w:rsidR="00241731" w:rsidRPr="004A295D">
              <w:rPr>
                <w:rFonts w:cs="Arial"/>
                <w:b w:val="0"/>
                <w:sz w:val="22"/>
              </w:rPr>
              <w:t>:</w:t>
            </w:r>
          </w:p>
        </w:tc>
        <w:tc>
          <w:tcPr>
            <w:tcW w:w="3208" w:type="dxa"/>
          </w:tcPr>
          <w:p w:rsidR="00FB60E0" w:rsidRPr="004A295D" w:rsidRDefault="00241731" w:rsidP="000E07DF">
            <w:pPr>
              <w:pStyle w:val="Textoindependiente3"/>
              <w:rPr>
                <w:rFonts w:cs="Arial"/>
                <w:b w:val="0"/>
                <w:sz w:val="22"/>
              </w:rPr>
            </w:pPr>
            <w:r w:rsidRPr="004A295D">
              <w:rPr>
                <w:rFonts w:cs="Arial"/>
                <w:b w:val="0"/>
                <w:sz w:val="22"/>
              </w:rPr>
              <w:t>Cubierta: 4 + 0 Interior 1 + 1</w:t>
            </w:r>
          </w:p>
        </w:tc>
      </w:tr>
      <w:tr w:rsidR="00BF46A9" w:rsidRPr="004A295D">
        <w:trPr>
          <w:jc w:val="center"/>
        </w:trPr>
        <w:tc>
          <w:tcPr>
            <w:tcW w:w="3730" w:type="dxa"/>
          </w:tcPr>
          <w:p w:rsidR="00BF46A9" w:rsidRPr="004A295D" w:rsidRDefault="00534D49" w:rsidP="000E07DF">
            <w:pPr>
              <w:pStyle w:val="Textoindependiente3"/>
              <w:rPr>
                <w:rFonts w:cs="Arial"/>
                <w:b w:val="0"/>
                <w:sz w:val="22"/>
              </w:rPr>
            </w:pPr>
            <w:r w:rsidRPr="004A295D">
              <w:rPr>
                <w:rFonts w:cs="Arial"/>
                <w:b w:val="0"/>
                <w:sz w:val="22"/>
              </w:rPr>
              <w:t>Tipo de encuadernación</w:t>
            </w:r>
            <w:r w:rsidR="00241731" w:rsidRPr="004A295D">
              <w:rPr>
                <w:rFonts w:cs="Arial"/>
                <w:b w:val="0"/>
                <w:sz w:val="22"/>
              </w:rPr>
              <w:t>:</w:t>
            </w:r>
          </w:p>
        </w:tc>
        <w:tc>
          <w:tcPr>
            <w:tcW w:w="3208" w:type="dxa"/>
          </w:tcPr>
          <w:p w:rsidR="00BF46A9" w:rsidRPr="004A295D" w:rsidRDefault="00241731" w:rsidP="000E07DF">
            <w:pPr>
              <w:pStyle w:val="Textoindependiente3"/>
              <w:rPr>
                <w:rFonts w:cs="Arial"/>
                <w:b w:val="0"/>
                <w:sz w:val="22"/>
              </w:rPr>
            </w:pPr>
            <w:r w:rsidRPr="004A295D">
              <w:rPr>
                <w:rFonts w:cs="Arial"/>
                <w:b w:val="0"/>
                <w:sz w:val="22"/>
              </w:rPr>
              <w:t>Tapa rústica con solapas</w:t>
            </w:r>
          </w:p>
        </w:tc>
      </w:tr>
      <w:tr w:rsidR="00FB60E0" w:rsidRPr="004A295D">
        <w:trPr>
          <w:jc w:val="center"/>
        </w:trPr>
        <w:tc>
          <w:tcPr>
            <w:tcW w:w="3730" w:type="dxa"/>
          </w:tcPr>
          <w:p w:rsidR="00FB60E0" w:rsidRPr="004A295D" w:rsidRDefault="00534D49" w:rsidP="000E07DF">
            <w:pPr>
              <w:pStyle w:val="Textoindependiente3"/>
              <w:rPr>
                <w:rFonts w:cs="Arial"/>
                <w:b w:val="0"/>
                <w:sz w:val="22"/>
              </w:rPr>
            </w:pPr>
            <w:r w:rsidRPr="004A295D">
              <w:rPr>
                <w:rFonts w:cs="Arial"/>
                <w:b w:val="0"/>
                <w:sz w:val="22"/>
              </w:rPr>
              <w:t>Páginas aproximadas</w:t>
            </w:r>
            <w:r w:rsidR="00241731" w:rsidRPr="004A295D">
              <w:rPr>
                <w:rFonts w:cs="Arial"/>
                <w:b w:val="0"/>
                <w:sz w:val="22"/>
              </w:rPr>
              <w:t>:</w:t>
            </w:r>
          </w:p>
        </w:tc>
        <w:tc>
          <w:tcPr>
            <w:tcW w:w="3208" w:type="dxa"/>
          </w:tcPr>
          <w:p w:rsidR="00FB60E0" w:rsidRPr="004A295D" w:rsidRDefault="00241731" w:rsidP="000E07DF">
            <w:pPr>
              <w:pStyle w:val="Textoindependiente3"/>
              <w:rPr>
                <w:rFonts w:cs="Arial"/>
                <w:b w:val="0"/>
                <w:sz w:val="22"/>
              </w:rPr>
            </w:pPr>
            <w:r w:rsidRPr="004A295D">
              <w:rPr>
                <w:rFonts w:cs="Arial"/>
                <w:b w:val="0"/>
                <w:sz w:val="22"/>
              </w:rPr>
              <w:t>289</w:t>
            </w:r>
          </w:p>
        </w:tc>
      </w:tr>
      <w:tr w:rsidR="00FB60E0" w:rsidRPr="004A295D">
        <w:trPr>
          <w:jc w:val="center"/>
        </w:trPr>
        <w:tc>
          <w:tcPr>
            <w:tcW w:w="3730" w:type="dxa"/>
          </w:tcPr>
          <w:p w:rsidR="00FB60E0" w:rsidRPr="004A295D" w:rsidRDefault="00534D49" w:rsidP="000E07DF">
            <w:pPr>
              <w:pStyle w:val="Textoindependiente3"/>
              <w:rPr>
                <w:rFonts w:cs="Arial"/>
                <w:b w:val="0"/>
                <w:sz w:val="22"/>
              </w:rPr>
            </w:pPr>
            <w:r w:rsidRPr="004A295D">
              <w:rPr>
                <w:rFonts w:cs="Arial"/>
                <w:b w:val="0"/>
                <w:sz w:val="22"/>
              </w:rPr>
              <w:t xml:space="preserve">Inclusión de logotipo de entidad </w:t>
            </w:r>
            <w:r w:rsidRPr="004A295D">
              <w:rPr>
                <w:rFonts w:cs="Arial"/>
                <w:b w:val="0"/>
                <w:sz w:val="22"/>
              </w:rPr>
              <w:lastRenderedPageBreak/>
              <w:t>coeditora</w:t>
            </w:r>
            <w:r w:rsidR="00241731" w:rsidRPr="004A295D">
              <w:rPr>
                <w:rFonts w:cs="Arial"/>
                <w:b w:val="0"/>
                <w:sz w:val="22"/>
              </w:rPr>
              <w:t>:</w:t>
            </w:r>
          </w:p>
        </w:tc>
        <w:tc>
          <w:tcPr>
            <w:tcW w:w="3208" w:type="dxa"/>
          </w:tcPr>
          <w:p w:rsidR="00FB60E0" w:rsidRPr="004A295D" w:rsidRDefault="00241731" w:rsidP="000E07DF">
            <w:pPr>
              <w:pStyle w:val="Textoindependiente3"/>
              <w:rPr>
                <w:rFonts w:cs="Arial"/>
                <w:b w:val="0"/>
                <w:sz w:val="22"/>
              </w:rPr>
            </w:pPr>
            <w:r w:rsidRPr="004A295D">
              <w:rPr>
                <w:rFonts w:cs="Arial"/>
                <w:b w:val="0"/>
                <w:sz w:val="22"/>
              </w:rPr>
              <w:lastRenderedPageBreak/>
              <w:t>Sí</w:t>
            </w:r>
          </w:p>
        </w:tc>
      </w:tr>
    </w:tbl>
    <w:p w:rsidR="002D2408" w:rsidRPr="004A295D" w:rsidRDefault="002D2408" w:rsidP="002D2408">
      <w:pPr>
        <w:widowControl w:val="0"/>
        <w:overflowPunct w:val="0"/>
        <w:autoSpaceDE w:val="0"/>
        <w:autoSpaceDN w:val="0"/>
        <w:adjustRightInd w:val="0"/>
        <w:jc w:val="both"/>
        <w:rPr>
          <w:rFonts w:ascii="Arial" w:hAnsi="Arial" w:cs="Arial"/>
          <w:bCs/>
          <w:noProof/>
          <w:kern w:val="28"/>
          <w:sz w:val="22"/>
          <w:szCs w:val="32"/>
          <w:lang w:eastAsia="en-US"/>
        </w:rPr>
      </w:pPr>
    </w:p>
    <w:p w:rsidR="00502064" w:rsidRPr="004A295D"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CUARTA</w:t>
      </w:r>
      <w:r w:rsidR="004E0BFF"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TIRAJE Y EJEMPLARES</w:t>
      </w:r>
      <w:r w:rsidR="00420DB4" w:rsidRPr="004A295D">
        <w:rPr>
          <w:rFonts w:ascii="Arial" w:hAnsi="Arial" w:cs="Arial"/>
          <w:b/>
          <w:bCs/>
          <w:noProof/>
          <w:spacing w:val="-10"/>
          <w:kern w:val="28"/>
          <w:sz w:val="22"/>
          <w:szCs w:val="20"/>
          <w:lang w:eastAsia="en-US"/>
        </w:rPr>
        <w:t>.</w:t>
      </w:r>
    </w:p>
    <w:p w:rsidR="0051517E" w:rsidRPr="004A295D" w:rsidRDefault="0051517E" w:rsidP="002D2408">
      <w:pPr>
        <w:widowControl w:val="0"/>
        <w:overflowPunct w:val="0"/>
        <w:autoSpaceDE w:val="0"/>
        <w:autoSpaceDN w:val="0"/>
        <w:adjustRightInd w:val="0"/>
        <w:jc w:val="both"/>
        <w:rPr>
          <w:rFonts w:ascii="Arial" w:hAnsi="Arial" w:cs="Arial"/>
          <w:bCs/>
          <w:noProof/>
          <w:kern w:val="28"/>
          <w:sz w:val="22"/>
          <w:szCs w:val="20"/>
          <w:lang w:eastAsia="en-US"/>
        </w:rPr>
      </w:pPr>
    </w:p>
    <w:p w:rsidR="00571A30" w:rsidRPr="00F87171" w:rsidRDefault="00625707" w:rsidP="002D2408">
      <w:pPr>
        <w:widowControl w:val="0"/>
        <w:overflowPunct w:val="0"/>
        <w:autoSpaceDE w:val="0"/>
        <w:autoSpaceDN w:val="0"/>
        <w:adjustRightInd w:val="0"/>
        <w:jc w:val="both"/>
        <w:rPr>
          <w:rFonts w:ascii="Arial" w:hAnsi="Arial" w:cs="Arial"/>
          <w:bCs/>
          <w:noProof/>
          <w:kern w:val="28"/>
          <w:sz w:val="22"/>
          <w:szCs w:val="20"/>
          <w:lang w:eastAsia="en-US"/>
        </w:rPr>
      </w:pPr>
      <w:r w:rsidRPr="00F87171">
        <w:rPr>
          <w:rFonts w:ascii="Arial" w:hAnsi="Arial" w:cs="Arial"/>
          <w:bCs/>
          <w:noProof/>
          <w:kern w:val="28"/>
          <w:sz w:val="22"/>
          <w:szCs w:val="20"/>
          <w:lang w:eastAsia="en-US"/>
        </w:rPr>
        <w:t>“LAS PARTES”</w:t>
      </w:r>
      <w:r w:rsidR="00502064" w:rsidRPr="00F87171">
        <w:rPr>
          <w:rFonts w:ascii="Arial" w:hAnsi="Arial" w:cs="Arial"/>
          <w:bCs/>
          <w:noProof/>
          <w:kern w:val="28"/>
          <w:sz w:val="22"/>
          <w:szCs w:val="20"/>
          <w:lang w:eastAsia="en-US"/>
        </w:rPr>
        <w:t xml:space="preserve"> convienen que el tiraje de </w:t>
      </w:r>
      <w:r w:rsidR="00BF3806" w:rsidRPr="00F87171">
        <w:rPr>
          <w:rFonts w:ascii="Arial" w:hAnsi="Arial" w:cs="Arial"/>
          <w:bCs/>
          <w:noProof/>
          <w:spacing w:val="-10"/>
          <w:kern w:val="28"/>
          <w:sz w:val="22"/>
          <w:szCs w:val="20"/>
          <w:lang w:eastAsia="en-US"/>
        </w:rPr>
        <w:t>“LA OBRA”</w:t>
      </w:r>
      <w:r w:rsidR="00502064" w:rsidRPr="00F87171">
        <w:rPr>
          <w:rFonts w:ascii="Arial" w:hAnsi="Arial" w:cs="Arial"/>
          <w:bCs/>
          <w:noProof/>
          <w:kern w:val="28"/>
          <w:sz w:val="22"/>
          <w:szCs w:val="20"/>
          <w:lang w:eastAsia="en-US"/>
        </w:rPr>
        <w:t xml:space="preserve"> será de </w:t>
      </w:r>
      <w:r w:rsidR="00F87171" w:rsidRPr="00F87171">
        <w:rPr>
          <w:rFonts w:ascii="Arial" w:hAnsi="Arial" w:cs="Arial"/>
          <w:bCs/>
          <w:noProof/>
          <w:kern w:val="28"/>
          <w:sz w:val="22"/>
          <w:szCs w:val="20"/>
          <w:lang w:eastAsia="en-US"/>
        </w:rPr>
        <w:t>2000</w:t>
      </w:r>
      <w:r w:rsidR="00571A30" w:rsidRPr="00F87171">
        <w:rPr>
          <w:rFonts w:ascii="Arial" w:hAnsi="Arial" w:cs="Arial"/>
          <w:bCs/>
          <w:noProof/>
          <w:kern w:val="28"/>
          <w:sz w:val="22"/>
          <w:szCs w:val="20"/>
          <w:lang w:eastAsia="en-US"/>
        </w:rPr>
        <w:t xml:space="preserve"> </w:t>
      </w:r>
      <w:r w:rsidR="00502064" w:rsidRPr="00F87171">
        <w:rPr>
          <w:rFonts w:ascii="Arial" w:hAnsi="Arial" w:cs="Arial"/>
          <w:bCs/>
          <w:noProof/>
          <w:kern w:val="28"/>
          <w:sz w:val="22"/>
          <w:szCs w:val="20"/>
          <w:lang w:eastAsia="en-US"/>
        </w:rPr>
        <w:t>(</w:t>
      </w:r>
      <w:r w:rsidR="00F87171" w:rsidRPr="00F87171">
        <w:rPr>
          <w:rFonts w:ascii="Arial" w:hAnsi="Arial" w:cs="Arial"/>
          <w:bCs/>
          <w:noProof/>
          <w:kern w:val="28"/>
          <w:sz w:val="22"/>
          <w:szCs w:val="20"/>
          <w:lang w:eastAsia="en-US"/>
        </w:rPr>
        <w:t>dos mil</w:t>
      </w:r>
      <w:r w:rsidR="00B16419" w:rsidRPr="00F87171">
        <w:rPr>
          <w:rFonts w:ascii="Arial" w:hAnsi="Arial" w:cs="Arial"/>
          <w:bCs/>
          <w:noProof/>
          <w:kern w:val="28"/>
          <w:sz w:val="22"/>
          <w:szCs w:val="20"/>
          <w:lang w:eastAsia="en-US"/>
        </w:rPr>
        <w:t xml:space="preserve">) </w:t>
      </w:r>
      <w:r w:rsidR="00502064" w:rsidRPr="00F87171">
        <w:rPr>
          <w:rFonts w:ascii="Arial" w:hAnsi="Arial" w:cs="Arial"/>
          <w:bCs/>
          <w:noProof/>
          <w:kern w:val="28"/>
          <w:sz w:val="22"/>
          <w:szCs w:val="20"/>
          <w:lang w:eastAsia="en-US"/>
        </w:rPr>
        <w:t>ejemplares</w:t>
      </w:r>
      <w:r w:rsidR="00571A30" w:rsidRPr="00F87171">
        <w:rPr>
          <w:rFonts w:ascii="Arial" w:hAnsi="Arial" w:cs="Arial"/>
          <w:bCs/>
          <w:noProof/>
          <w:kern w:val="28"/>
          <w:sz w:val="22"/>
          <w:szCs w:val="20"/>
          <w:lang w:eastAsia="en-US"/>
        </w:rPr>
        <w:t xml:space="preserve"> y se repartirán de la siguiente manera:</w:t>
      </w:r>
    </w:p>
    <w:p w:rsidR="00692982" w:rsidRPr="004A295D" w:rsidRDefault="00692982" w:rsidP="002D2408">
      <w:pPr>
        <w:widowControl w:val="0"/>
        <w:overflowPunct w:val="0"/>
        <w:autoSpaceDE w:val="0"/>
        <w:autoSpaceDN w:val="0"/>
        <w:adjustRightInd w:val="0"/>
        <w:jc w:val="both"/>
        <w:rPr>
          <w:rFonts w:ascii="Arial" w:hAnsi="Arial" w:cs="Arial"/>
          <w:bCs/>
          <w:noProof/>
          <w:kern w:val="28"/>
          <w:sz w:val="22"/>
          <w:szCs w:val="16"/>
          <w:highlight w:val="yellow"/>
          <w:lang w:eastAsia="en-US"/>
        </w:rPr>
      </w:pPr>
    </w:p>
    <w:p w:rsidR="00C514AC" w:rsidRPr="00F87171" w:rsidRDefault="00EC1141" w:rsidP="00F13500">
      <w:pPr>
        <w:pStyle w:val="Prrafodelista"/>
        <w:widowControl w:val="0"/>
        <w:numPr>
          <w:ilvl w:val="0"/>
          <w:numId w:val="21"/>
        </w:numPr>
        <w:overflowPunct w:val="0"/>
        <w:autoSpaceDE w:val="0"/>
        <w:autoSpaceDN w:val="0"/>
        <w:adjustRightInd w:val="0"/>
        <w:ind w:left="426" w:hanging="426"/>
        <w:jc w:val="both"/>
        <w:rPr>
          <w:rFonts w:ascii="Arial" w:hAnsi="Arial" w:cs="Arial"/>
          <w:bCs/>
          <w:noProof/>
          <w:kern w:val="28"/>
          <w:sz w:val="22"/>
          <w:szCs w:val="20"/>
          <w:lang w:eastAsia="en-US"/>
        </w:rPr>
      </w:pPr>
      <w:r w:rsidRPr="00F87171">
        <w:rPr>
          <w:rFonts w:ascii="Arial" w:hAnsi="Arial" w:cs="Arial"/>
          <w:bCs/>
          <w:noProof/>
          <w:kern w:val="28"/>
          <w:sz w:val="22"/>
          <w:szCs w:val="20"/>
          <w:lang w:eastAsia="en-US"/>
        </w:rPr>
        <w:t xml:space="preserve">A </w:t>
      </w:r>
      <w:r w:rsidRPr="00F87171">
        <w:rPr>
          <w:rFonts w:ascii="Arial" w:hAnsi="Arial" w:cs="Arial"/>
          <w:bCs/>
          <w:noProof/>
          <w:spacing w:val="-10"/>
          <w:kern w:val="28"/>
          <w:sz w:val="22"/>
          <w:szCs w:val="20"/>
          <w:lang w:eastAsia="en-US"/>
        </w:rPr>
        <w:t xml:space="preserve">“EL </w:t>
      </w:r>
      <w:r w:rsidR="000E07DF" w:rsidRPr="00F87171">
        <w:rPr>
          <w:rFonts w:ascii="Arial" w:hAnsi="Arial" w:cs="Arial"/>
          <w:bCs/>
          <w:noProof/>
          <w:spacing w:val="-10"/>
          <w:kern w:val="28"/>
          <w:sz w:val="22"/>
          <w:szCs w:val="20"/>
          <w:lang w:eastAsia="en-US"/>
        </w:rPr>
        <w:t>INSTITUTO</w:t>
      </w:r>
      <w:r w:rsidRPr="00F87171">
        <w:rPr>
          <w:rFonts w:ascii="Arial" w:hAnsi="Arial" w:cs="Arial"/>
          <w:bCs/>
          <w:noProof/>
          <w:spacing w:val="-10"/>
          <w:kern w:val="28"/>
          <w:sz w:val="22"/>
          <w:szCs w:val="20"/>
          <w:lang w:eastAsia="en-US"/>
        </w:rPr>
        <w:t>”</w:t>
      </w:r>
      <w:r w:rsidRPr="00F87171">
        <w:rPr>
          <w:rFonts w:ascii="Arial" w:hAnsi="Arial" w:cs="Arial"/>
          <w:bCs/>
          <w:noProof/>
          <w:kern w:val="28"/>
          <w:sz w:val="22"/>
          <w:szCs w:val="20"/>
          <w:lang w:eastAsia="en-US"/>
        </w:rPr>
        <w:t xml:space="preserve"> le corresponden </w:t>
      </w:r>
      <w:r w:rsidR="005E01E3" w:rsidRPr="00F87171">
        <w:rPr>
          <w:rFonts w:ascii="Arial" w:hAnsi="Arial" w:cs="Arial"/>
          <w:bCs/>
          <w:noProof/>
          <w:kern w:val="28"/>
          <w:sz w:val="22"/>
          <w:szCs w:val="20"/>
          <w:lang w:eastAsia="en-US"/>
        </w:rPr>
        <w:t>17</w:t>
      </w:r>
      <w:r w:rsidR="00713F40" w:rsidRPr="00F87171">
        <w:rPr>
          <w:rFonts w:ascii="Arial" w:hAnsi="Arial" w:cs="Arial"/>
          <w:bCs/>
          <w:noProof/>
          <w:kern w:val="28"/>
          <w:sz w:val="22"/>
          <w:szCs w:val="20"/>
          <w:lang w:eastAsia="en-US"/>
        </w:rPr>
        <w:t>00</w:t>
      </w:r>
      <w:r w:rsidRPr="00F87171">
        <w:rPr>
          <w:rFonts w:ascii="Arial" w:hAnsi="Arial" w:cs="Arial"/>
          <w:bCs/>
          <w:noProof/>
          <w:kern w:val="28"/>
          <w:sz w:val="22"/>
          <w:szCs w:val="20"/>
          <w:lang w:eastAsia="en-US"/>
        </w:rPr>
        <w:t xml:space="preserve"> (</w:t>
      </w:r>
      <w:r w:rsidR="00713F40" w:rsidRPr="00F87171">
        <w:rPr>
          <w:rFonts w:ascii="Arial" w:hAnsi="Arial" w:cs="Arial"/>
          <w:bCs/>
          <w:noProof/>
          <w:kern w:val="28"/>
          <w:sz w:val="22"/>
          <w:szCs w:val="20"/>
          <w:lang w:eastAsia="en-US"/>
        </w:rPr>
        <w:t xml:space="preserve">mil </w:t>
      </w:r>
      <w:r w:rsidR="005E01E3" w:rsidRPr="00F87171">
        <w:rPr>
          <w:rFonts w:ascii="Arial" w:hAnsi="Arial" w:cs="Arial"/>
          <w:bCs/>
          <w:noProof/>
          <w:kern w:val="28"/>
          <w:sz w:val="22"/>
          <w:szCs w:val="20"/>
          <w:lang w:eastAsia="en-US"/>
        </w:rPr>
        <w:t>setecientos</w:t>
      </w:r>
      <w:r w:rsidRPr="00F87171">
        <w:rPr>
          <w:rFonts w:ascii="Arial" w:hAnsi="Arial" w:cs="Arial"/>
          <w:bCs/>
          <w:noProof/>
          <w:kern w:val="28"/>
          <w:sz w:val="22"/>
          <w:szCs w:val="20"/>
          <w:lang w:eastAsia="en-US"/>
        </w:rPr>
        <w:t>) ejemplares</w:t>
      </w:r>
      <w:r w:rsidR="00001081" w:rsidRPr="00F87171">
        <w:rPr>
          <w:rFonts w:ascii="Arial" w:hAnsi="Arial" w:cs="Arial"/>
          <w:bCs/>
          <w:noProof/>
          <w:kern w:val="28"/>
          <w:sz w:val="22"/>
          <w:szCs w:val="20"/>
          <w:lang w:eastAsia="en-US"/>
        </w:rPr>
        <w:t>.</w:t>
      </w:r>
    </w:p>
    <w:p w:rsidR="00C514AC" w:rsidRPr="00F87171" w:rsidRDefault="00C514AC" w:rsidP="00534D49">
      <w:pPr>
        <w:widowControl w:val="0"/>
        <w:overflowPunct w:val="0"/>
        <w:autoSpaceDE w:val="0"/>
        <w:autoSpaceDN w:val="0"/>
        <w:adjustRightInd w:val="0"/>
        <w:jc w:val="both"/>
        <w:rPr>
          <w:rFonts w:ascii="Arial" w:hAnsi="Arial" w:cs="Arial"/>
          <w:bCs/>
          <w:noProof/>
          <w:kern w:val="28"/>
          <w:sz w:val="22"/>
          <w:szCs w:val="20"/>
          <w:lang w:eastAsia="en-US"/>
        </w:rPr>
      </w:pPr>
    </w:p>
    <w:p w:rsidR="00F94C2F" w:rsidRPr="00F87171" w:rsidRDefault="00F94C2F" w:rsidP="00F13500">
      <w:pPr>
        <w:pStyle w:val="Prrafodelista"/>
        <w:widowControl w:val="0"/>
        <w:numPr>
          <w:ilvl w:val="0"/>
          <w:numId w:val="21"/>
        </w:numPr>
        <w:overflowPunct w:val="0"/>
        <w:autoSpaceDE w:val="0"/>
        <w:autoSpaceDN w:val="0"/>
        <w:adjustRightInd w:val="0"/>
        <w:ind w:left="426" w:hanging="426"/>
        <w:jc w:val="both"/>
        <w:rPr>
          <w:rFonts w:ascii="Arial" w:hAnsi="Arial" w:cs="Arial"/>
          <w:bCs/>
          <w:noProof/>
          <w:kern w:val="28"/>
          <w:sz w:val="22"/>
          <w:szCs w:val="20"/>
          <w:lang w:eastAsia="en-US"/>
        </w:rPr>
      </w:pPr>
      <w:r w:rsidRPr="00F87171">
        <w:rPr>
          <w:rFonts w:ascii="Arial" w:hAnsi="Arial" w:cs="Arial"/>
          <w:bCs/>
          <w:noProof/>
          <w:kern w:val="28"/>
          <w:sz w:val="22"/>
          <w:szCs w:val="20"/>
          <w:lang w:eastAsia="en-US"/>
        </w:rPr>
        <w:t xml:space="preserve">A </w:t>
      </w:r>
      <w:r w:rsidRPr="00F87171">
        <w:rPr>
          <w:rFonts w:ascii="Arial" w:hAnsi="Arial" w:cs="Arial"/>
          <w:bCs/>
          <w:noProof/>
          <w:spacing w:val="-10"/>
          <w:kern w:val="28"/>
          <w:sz w:val="22"/>
          <w:szCs w:val="20"/>
          <w:lang w:eastAsia="en-US"/>
        </w:rPr>
        <w:t>“</w:t>
      </w:r>
      <w:r w:rsidR="00534D49" w:rsidRPr="00F87171">
        <w:rPr>
          <w:rFonts w:ascii="Arial" w:hAnsi="Arial" w:cs="Arial"/>
          <w:bCs/>
          <w:noProof/>
          <w:spacing w:val="-10"/>
          <w:kern w:val="28"/>
          <w:sz w:val="22"/>
          <w:szCs w:val="20"/>
          <w:lang w:eastAsia="en-US"/>
        </w:rPr>
        <w:t>TIRANT LO BLANCH</w:t>
      </w:r>
      <w:r w:rsidRPr="00F87171">
        <w:rPr>
          <w:rFonts w:ascii="Arial" w:hAnsi="Arial" w:cs="Arial"/>
          <w:bCs/>
          <w:noProof/>
          <w:spacing w:val="-10"/>
          <w:kern w:val="28"/>
          <w:sz w:val="22"/>
          <w:szCs w:val="20"/>
          <w:lang w:eastAsia="en-US"/>
        </w:rPr>
        <w:t>”</w:t>
      </w:r>
      <w:r w:rsidRPr="00F87171">
        <w:rPr>
          <w:rFonts w:ascii="Arial" w:hAnsi="Arial" w:cs="Arial"/>
          <w:bCs/>
          <w:noProof/>
          <w:kern w:val="28"/>
          <w:sz w:val="22"/>
          <w:szCs w:val="20"/>
          <w:lang w:eastAsia="en-US"/>
        </w:rPr>
        <w:t xml:space="preserve"> le corresponden </w:t>
      </w:r>
      <w:r w:rsidR="00F87171" w:rsidRPr="00F87171">
        <w:rPr>
          <w:rFonts w:ascii="Arial" w:hAnsi="Arial" w:cs="Arial"/>
          <w:bCs/>
          <w:noProof/>
          <w:kern w:val="28"/>
          <w:sz w:val="22"/>
          <w:szCs w:val="20"/>
          <w:lang w:eastAsia="en-US"/>
        </w:rPr>
        <w:t>300</w:t>
      </w:r>
      <w:r w:rsidRPr="00F87171">
        <w:rPr>
          <w:rFonts w:ascii="Arial" w:hAnsi="Arial" w:cs="Arial"/>
          <w:bCs/>
          <w:noProof/>
          <w:kern w:val="28"/>
          <w:sz w:val="22"/>
          <w:szCs w:val="20"/>
          <w:lang w:eastAsia="en-US"/>
        </w:rPr>
        <w:t xml:space="preserve"> (</w:t>
      </w:r>
      <w:r w:rsidR="00F87171" w:rsidRPr="00F87171">
        <w:rPr>
          <w:rFonts w:ascii="Arial" w:hAnsi="Arial" w:cs="Arial"/>
          <w:bCs/>
          <w:noProof/>
          <w:kern w:val="28"/>
          <w:sz w:val="22"/>
          <w:szCs w:val="20"/>
          <w:lang w:eastAsia="en-US"/>
        </w:rPr>
        <w:t>trescientos</w:t>
      </w:r>
      <w:r w:rsidRPr="00F87171">
        <w:rPr>
          <w:rFonts w:ascii="Arial" w:hAnsi="Arial" w:cs="Arial"/>
          <w:bCs/>
          <w:noProof/>
          <w:kern w:val="28"/>
          <w:sz w:val="22"/>
          <w:szCs w:val="20"/>
          <w:lang w:eastAsia="en-US"/>
        </w:rPr>
        <w:t>) ejemplares.</w:t>
      </w:r>
    </w:p>
    <w:p w:rsidR="009B6E73" w:rsidRPr="004A295D" w:rsidRDefault="009B6E73" w:rsidP="002D2408">
      <w:pPr>
        <w:widowControl w:val="0"/>
        <w:overflowPunct w:val="0"/>
        <w:autoSpaceDE w:val="0"/>
        <w:autoSpaceDN w:val="0"/>
        <w:adjustRightInd w:val="0"/>
        <w:jc w:val="both"/>
        <w:rPr>
          <w:rFonts w:ascii="Arial" w:hAnsi="Arial" w:cs="Arial"/>
          <w:bCs/>
          <w:noProof/>
          <w:kern w:val="28"/>
          <w:sz w:val="22"/>
          <w:szCs w:val="20"/>
          <w:highlight w:val="yellow"/>
          <w:lang w:eastAsia="en-US"/>
        </w:rPr>
      </w:pPr>
    </w:p>
    <w:p w:rsidR="00F87171" w:rsidRPr="00DC3FEE" w:rsidRDefault="00F87171" w:rsidP="00F87171">
      <w:pPr>
        <w:widowControl w:val="0"/>
        <w:overflowPunct w:val="0"/>
        <w:autoSpaceDE w:val="0"/>
        <w:autoSpaceDN w:val="0"/>
        <w:adjustRightInd w:val="0"/>
        <w:jc w:val="both"/>
        <w:rPr>
          <w:rFonts w:ascii="Arial" w:hAnsi="Arial" w:cs="Arial"/>
          <w:bCs/>
          <w:noProof/>
          <w:kern w:val="28"/>
          <w:sz w:val="23"/>
          <w:szCs w:val="20"/>
          <w:lang w:eastAsia="en-US"/>
        </w:rPr>
      </w:pPr>
      <w:r w:rsidRPr="00DC3FEE">
        <w:rPr>
          <w:rFonts w:ascii="Arial" w:hAnsi="Arial" w:cs="Arial"/>
          <w:bCs/>
          <w:noProof/>
          <w:spacing w:val="-10"/>
          <w:kern w:val="28"/>
          <w:sz w:val="23"/>
          <w:szCs w:val="20"/>
          <w:lang w:eastAsia="en-US"/>
        </w:rPr>
        <w:t>“EL INSTITUTO”,</w:t>
      </w:r>
      <w:r w:rsidRPr="00DC3FEE">
        <w:rPr>
          <w:rFonts w:ascii="Arial" w:hAnsi="Arial" w:cs="Arial"/>
          <w:bCs/>
          <w:noProof/>
          <w:kern w:val="28"/>
          <w:sz w:val="23"/>
          <w:szCs w:val="20"/>
          <w:lang w:eastAsia="en-US"/>
        </w:rPr>
        <w:t xml:space="preserve"> y “</w:t>
      </w:r>
      <w:r>
        <w:rPr>
          <w:rFonts w:ascii="Arial" w:hAnsi="Arial" w:cs="Arial"/>
          <w:bCs/>
          <w:noProof/>
          <w:kern w:val="28"/>
          <w:sz w:val="23"/>
          <w:szCs w:val="20"/>
          <w:lang w:eastAsia="en-US"/>
        </w:rPr>
        <w:t>TIRANT LO BLANCH</w:t>
      </w:r>
      <w:r w:rsidRPr="00DC3FEE">
        <w:rPr>
          <w:rFonts w:ascii="Arial" w:hAnsi="Arial" w:cs="Arial"/>
          <w:bCs/>
          <w:noProof/>
          <w:kern w:val="28"/>
          <w:sz w:val="23"/>
          <w:szCs w:val="20"/>
          <w:lang w:eastAsia="en-US"/>
        </w:rPr>
        <w:t xml:space="preserve">” acuerdan entregar a “EL AUTOR” </w:t>
      </w:r>
      <w:r w:rsidRPr="00DC3FEE">
        <w:rPr>
          <w:rFonts w:ascii="Arial" w:hAnsi="Arial" w:cs="Arial"/>
          <w:bCs/>
          <w:noProof/>
          <w:spacing w:val="-10"/>
          <w:kern w:val="28"/>
          <w:sz w:val="23"/>
          <w:szCs w:val="20"/>
          <w:lang w:eastAsia="en-US"/>
        </w:rPr>
        <w:t>el 10 %</w:t>
      </w:r>
      <w:r w:rsidRPr="00DC3FEE">
        <w:rPr>
          <w:rFonts w:ascii="Arial" w:hAnsi="Arial" w:cs="Arial"/>
          <w:bCs/>
          <w:noProof/>
          <w:kern w:val="28"/>
          <w:sz w:val="23"/>
          <w:szCs w:val="20"/>
          <w:lang w:eastAsia="en-US"/>
        </w:rPr>
        <w:t xml:space="preserve"> del tiraje que les corresponda como pago único, en especie, por concepto de derechos de autor, para ello:</w:t>
      </w:r>
    </w:p>
    <w:p w:rsidR="00F87171" w:rsidRPr="00DC3FEE" w:rsidRDefault="00F87171" w:rsidP="00F87171">
      <w:pPr>
        <w:widowControl w:val="0"/>
        <w:overflowPunct w:val="0"/>
        <w:autoSpaceDE w:val="0"/>
        <w:autoSpaceDN w:val="0"/>
        <w:adjustRightInd w:val="0"/>
        <w:jc w:val="both"/>
        <w:rPr>
          <w:rFonts w:ascii="Arial" w:hAnsi="Arial" w:cs="Arial"/>
          <w:bCs/>
          <w:noProof/>
          <w:kern w:val="28"/>
          <w:sz w:val="23"/>
          <w:szCs w:val="20"/>
          <w:lang w:eastAsia="en-US"/>
        </w:rPr>
      </w:pPr>
    </w:p>
    <w:p w:rsidR="00F87171" w:rsidRPr="00F87171" w:rsidRDefault="00F87171" w:rsidP="00F87171">
      <w:pPr>
        <w:pStyle w:val="Prrafodelista"/>
        <w:widowControl w:val="0"/>
        <w:numPr>
          <w:ilvl w:val="0"/>
          <w:numId w:val="12"/>
        </w:numPr>
        <w:overflowPunct w:val="0"/>
        <w:autoSpaceDE w:val="0"/>
        <w:autoSpaceDN w:val="0"/>
        <w:adjustRightInd w:val="0"/>
        <w:ind w:left="426" w:hanging="426"/>
        <w:jc w:val="both"/>
        <w:rPr>
          <w:rFonts w:ascii="Arial" w:hAnsi="Arial" w:cs="Arial"/>
          <w:bCs/>
          <w:noProof/>
          <w:kern w:val="28"/>
          <w:sz w:val="23"/>
          <w:szCs w:val="20"/>
          <w:lang w:eastAsia="en-US"/>
        </w:rPr>
      </w:pPr>
      <w:r w:rsidRPr="00F87171">
        <w:rPr>
          <w:rFonts w:ascii="Arial" w:hAnsi="Arial" w:cs="Arial"/>
          <w:bCs/>
          <w:noProof/>
          <w:spacing w:val="-10"/>
          <w:kern w:val="28"/>
          <w:sz w:val="23"/>
          <w:szCs w:val="20"/>
          <w:lang w:eastAsia="en-US"/>
        </w:rPr>
        <w:t>“EL INSTITUTO”</w:t>
      </w:r>
      <w:r w:rsidR="00792D24">
        <w:rPr>
          <w:rFonts w:ascii="Arial" w:hAnsi="Arial" w:cs="Arial"/>
          <w:bCs/>
          <w:noProof/>
          <w:spacing w:val="-10"/>
          <w:kern w:val="28"/>
          <w:sz w:val="23"/>
          <w:szCs w:val="20"/>
          <w:lang w:eastAsia="en-US"/>
        </w:rPr>
        <w:t>,</w:t>
      </w:r>
      <w:r w:rsidRPr="00F87171">
        <w:rPr>
          <w:rFonts w:ascii="Arial" w:hAnsi="Arial" w:cs="Arial"/>
          <w:bCs/>
          <w:noProof/>
          <w:spacing w:val="-10"/>
          <w:kern w:val="28"/>
          <w:sz w:val="23"/>
          <w:szCs w:val="20"/>
          <w:lang w:eastAsia="en-US"/>
        </w:rPr>
        <w:t xml:space="preserve"> </w:t>
      </w:r>
      <w:r w:rsidRPr="00F87171">
        <w:rPr>
          <w:rFonts w:ascii="Arial" w:hAnsi="Arial" w:cs="Arial"/>
          <w:bCs/>
          <w:noProof/>
          <w:kern w:val="28"/>
          <w:sz w:val="23"/>
          <w:szCs w:val="20"/>
          <w:lang w:eastAsia="en-US"/>
        </w:rPr>
        <w:t xml:space="preserve">como </w:t>
      </w:r>
      <w:r w:rsidRPr="00F87171">
        <w:rPr>
          <w:rFonts w:ascii="Arial" w:hAnsi="Arial" w:cs="Arial"/>
          <w:sz w:val="23"/>
          <w:szCs w:val="22"/>
        </w:rPr>
        <w:t>no persigue fines de lucro, desde ahora renuncia a obtener cualquier tipo de ganancias económicas</w:t>
      </w:r>
      <w:r w:rsidR="00792D24">
        <w:rPr>
          <w:rFonts w:ascii="Arial" w:hAnsi="Arial" w:cs="Arial"/>
          <w:bCs/>
          <w:noProof/>
          <w:kern w:val="28"/>
          <w:sz w:val="23"/>
          <w:szCs w:val="20"/>
          <w:lang w:eastAsia="en-US"/>
        </w:rPr>
        <w:t>, por lo que</w:t>
      </w:r>
      <w:r w:rsidR="00792D24" w:rsidRPr="00792D24">
        <w:rPr>
          <w:rFonts w:ascii="Arial" w:hAnsi="Arial" w:cs="Arial"/>
          <w:bCs/>
          <w:noProof/>
          <w:kern w:val="28"/>
          <w:sz w:val="23"/>
          <w:szCs w:val="20"/>
          <w:lang w:eastAsia="en-US"/>
        </w:rPr>
        <w:t xml:space="preserve"> </w:t>
      </w:r>
      <w:r w:rsidR="00792D24" w:rsidRPr="00F87171">
        <w:rPr>
          <w:rFonts w:ascii="Arial" w:hAnsi="Arial" w:cs="Arial"/>
          <w:bCs/>
          <w:noProof/>
          <w:kern w:val="28"/>
          <w:sz w:val="23"/>
          <w:szCs w:val="20"/>
          <w:lang w:eastAsia="en-US"/>
        </w:rPr>
        <w:t>entregará a “EL AUTOR” 170 (</w:t>
      </w:r>
      <w:r w:rsidR="00792D24" w:rsidRPr="00F87171">
        <w:rPr>
          <w:rFonts w:ascii="Arial" w:hAnsi="Arial" w:cs="Arial"/>
          <w:bCs/>
          <w:noProof/>
          <w:kern w:val="28"/>
          <w:sz w:val="22"/>
          <w:szCs w:val="20"/>
          <w:lang w:eastAsia="en-US"/>
        </w:rPr>
        <w:t>ciento setenta</w:t>
      </w:r>
      <w:r w:rsidR="00792D24" w:rsidRPr="00F87171">
        <w:rPr>
          <w:rFonts w:ascii="Arial" w:hAnsi="Arial" w:cs="Arial"/>
          <w:bCs/>
          <w:noProof/>
          <w:kern w:val="28"/>
          <w:sz w:val="23"/>
          <w:szCs w:val="20"/>
          <w:lang w:eastAsia="en-US"/>
        </w:rPr>
        <w:t>) ejemplares</w:t>
      </w:r>
      <w:r w:rsidR="005476A1">
        <w:rPr>
          <w:rFonts w:ascii="Arial" w:hAnsi="Arial" w:cs="Arial"/>
          <w:bCs/>
          <w:noProof/>
          <w:kern w:val="28"/>
          <w:sz w:val="23"/>
          <w:szCs w:val="20"/>
          <w:lang w:eastAsia="en-US"/>
        </w:rPr>
        <w:t>.</w:t>
      </w:r>
    </w:p>
    <w:p w:rsidR="00F87171" w:rsidRPr="00F87171" w:rsidRDefault="00F87171" w:rsidP="00F87171">
      <w:pPr>
        <w:pStyle w:val="Prrafodelista"/>
        <w:widowControl w:val="0"/>
        <w:overflowPunct w:val="0"/>
        <w:autoSpaceDE w:val="0"/>
        <w:autoSpaceDN w:val="0"/>
        <w:adjustRightInd w:val="0"/>
        <w:ind w:left="426"/>
        <w:jc w:val="both"/>
        <w:rPr>
          <w:rFonts w:ascii="Arial" w:hAnsi="Arial" w:cs="Arial"/>
          <w:bCs/>
          <w:noProof/>
          <w:kern w:val="28"/>
          <w:sz w:val="23"/>
          <w:szCs w:val="20"/>
          <w:lang w:eastAsia="en-US"/>
        </w:rPr>
      </w:pPr>
    </w:p>
    <w:p w:rsidR="009B6E73" w:rsidRPr="00F87171" w:rsidRDefault="00F87171" w:rsidP="00AC6755">
      <w:pPr>
        <w:pStyle w:val="Prrafodelista"/>
        <w:widowControl w:val="0"/>
        <w:numPr>
          <w:ilvl w:val="0"/>
          <w:numId w:val="12"/>
        </w:numPr>
        <w:overflowPunct w:val="0"/>
        <w:autoSpaceDE w:val="0"/>
        <w:autoSpaceDN w:val="0"/>
        <w:adjustRightInd w:val="0"/>
        <w:ind w:left="426" w:hanging="426"/>
        <w:jc w:val="both"/>
        <w:rPr>
          <w:rFonts w:ascii="Arial" w:hAnsi="Arial" w:cs="Arial"/>
          <w:bCs/>
          <w:noProof/>
          <w:kern w:val="28"/>
          <w:sz w:val="22"/>
          <w:szCs w:val="20"/>
          <w:lang w:eastAsia="en-US"/>
        </w:rPr>
      </w:pPr>
      <w:r w:rsidRPr="00F87171">
        <w:rPr>
          <w:rFonts w:ascii="Arial" w:hAnsi="Arial" w:cs="Arial"/>
          <w:bCs/>
          <w:noProof/>
          <w:spacing w:val="-10"/>
          <w:kern w:val="28"/>
          <w:sz w:val="23"/>
          <w:szCs w:val="20"/>
          <w:lang w:eastAsia="en-US"/>
        </w:rPr>
        <w:t>“</w:t>
      </w:r>
      <w:r w:rsidRPr="00F87171">
        <w:rPr>
          <w:rFonts w:ascii="Arial" w:hAnsi="Arial" w:cs="Arial"/>
          <w:bCs/>
          <w:noProof/>
          <w:kern w:val="28"/>
          <w:sz w:val="22"/>
          <w:szCs w:val="20"/>
          <w:lang w:eastAsia="en-US"/>
        </w:rPr>
        <w:t>TIRANT LO BLANCH</w:t>
      </w:r>
      <w:r w:rsidRPr="00F87171">
        <w:rPr>
          <w:rFonts w:ascii="Arial" w:hAnsi="Arial" w:cs="Arial"/>
          <w:bCs/>
          <w:noProof/>
          <w:spacing w:val="-10"/>
          <w:kern w:val="28"/>
          <w:sz w:val="23"/>
          <w:szCs w:val="20"/>
          <w:lang w:eastAsia="en-US"/>
        </w:rPr>
        <w:t>”</w:t>
      </w:r>
      <w:r w:rsidRPr="00F87171">
        <w:rPr>
          <w:rFonts w:ascii="Arial" w:hAnsi="Arial" w:cs="Arial"/>
          <w:bCs/>
          <w:noProof/>
          <w:kern w:val="28"/>
          <w:sz w:val="23"/>
          <w:szCs w:val="20"/>
          <w:lang w:eastAsia="en-US"/>
        </w:rPr>
        <w:t xml:space="preserve"> reservará para el efecto 30 (treinta) ejemplares.</w:t>
      </w:r>
    </w:p>
    <w:p w:rsidR="00E33DC9" w:rsidRPr="004A295D" w:rsidRDefault="00E33DC9" w:rsidP="00590AE0">
      <w:pPr>
        <w:widowControl w:val="0"/>
        <w:overflowPunct w:val="0"/>
        <w:autoSpaceDE w:val="0"/>
        <w:autoSpaceDN w:val="0"/>
        <w:adjustRightInd w:val="0"/>
        <w:jc w:val="both"/>
        <w:rPr>
          <w:rFonts w:ascii="Arial" w:hAnsi="Arial" w:cs="Arial"/>
          <w:bCs/>
          <w:noProof/>
          <w:kern w:val="28"/>
          <w:sz w:val="22"/>
          <w:szCs w:val="20"/>
          <w:lang w:eastAsia="en-US"/>
        </w:rPr>
      </w:pPr>
    </w:p>
    <w:p w:rsidR="00122442" w:rsidRPr="004A295D" w:rsidRDefault="001D6B16"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QUINTA</w:t>
      </w:r>
      <w:r w:rsidR="00CD59A6"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COSTO Y APORTACIONES</w:t>
      </w:r>
      <w:r w:rsidR="00420DB4" w:rsidRPr="004A295D">
        <w:rPr>
          <w:rFonts w:ascii="Arial" w:hAnsi="Arial" w:cs="Arial"/>
          <w:b/>
          <w:bCs/>
          <w:noProof/>
          <w:spacing w:val="-10"/>
          <w:kern w:val="28"/>
          <w:sz w:val="22"/>
          <w:szCs w:val="20"/>
          <w:lang w:eastAsia="en-US"/>
        </w:rPr>
        <w:t>.</w:t>
      </w:r>
    </w:p>
    <w:p w:rsidR="00D01551" w:rsidRPr="004A295D" w:rsidRDefault="00D01551" w:rsidP="002D2408">
      <w:pPr>
        <w:widowControl w:val="0"/>
        <w:overflowPunct w:val="0"/>
        <w:autoSpaceDE w:val="0"/>
        <w:autoSpaceDN w:val="0"/>
        <w:adjustRightInd w:val="0"/>
        <w:jc w:val="both"/>
        <w:rPr>
          <w:rFonts w:ascii="Arial" w:hAnsi="Arial" w:cs="Arial"/>
          <w:b/>
          <w:bCs/>
          <w:noProof/>
          <w:spacing w:val="-10"/>
          <w:kern w:val="28"/>
          <w:sz w:val="22"/>
          <w:szCs w:val="20"/>
          <w:lang w:eastAsia="en-US"/>
        </w:rPr>
      </w:pPr>
    </w:p>
    <w:p w:rsidR="00D01551" w:rsidRPr="004A295D" w:rsidRDefault="00D01551" w:rsidP="00D01551">
      <w:pPr>
        <w:widowControl w:val="0"/>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El costo total del proceso de edición de los 1,700 ejemplares de </w:t>
      </w:r>
      <w:r w:rsidRPr="004A295D">
        <w:rPr>
          <w:rFonts w:ascii="Arial" w:hAnsi="Arial" w:cs="Arial"/>
          <w:bCs/>
          <w:noProof/>
          <w:spacing w:val="-10"/>
          <w:kern w:val="28"/>
          <w:sz w:val="22"/>
          <w:szCs w:val="20"/>
          <w:lang w:eastAsia="en-US"/>
        </w:rPr>
        <w:t>“LA OBRA” que le serán entregados a “EL INSTITUTO”</w:t>
      </w:r>
      <w:r w:rsidR="006B2843" w:rsidRPr="004A295D">
        <w:rPr>
          <w:rFonts w:ascii="Arial" w:hAnsi="Arial" w:cs="Arial"/>
          <w:bCs/>
          <w:noProof/>
          <w:kern w:val="28"/>
          <w:sz w:val="22"/>
          <w:szCs w:val="20"/>
          <w:lang w:eastAsia="en-US"/>
        </w:rPr>
        <w:t xml:space="preserve"> será de $150,000.00 (</w:t>
      </w:r>
      <w:r w:rsidRPr="004A295D">
        <w:rPr>
          <w:rFonts w:ascii="Arial" w:hAnsi="Arial" w:cs="Arial"/>
          <w:bCs/>
          <w:noProof/>
          <w:kern w:val="28"/>
          <w:sz w:val="22"/>
          <w:szCs w:val="20"/>
          <w:lang w:eastAsia="en-US"/>
        </w:rPr>
        <w:t>CIENTO CINCUENTA MIL PESOS 00</w:t>
      </w:r>
      <w:r w:rsidRPr="004A295D">
        <w:rPr>
          <w:rFonts w:ascii="Arial" w:hAnsi="Arial" w:cs="Arial"/>
          <w:bCs/>
          <w:noProof/>
          <w:spacing w:val="-20"/>
          <w:kern w:val="28"/>
          <w:sz w:val="22"/>
          <w:szCs w:val="20"/>
          <w:lang w:eastAsia="en-US"/>
        </w:rPr>
        <w:t>/100 M. N.</w:t>
      </w:r>
      <w:r w:rsidRPr="004A295D">
        <w:rPr>
          <w:rFonts w:ascii="Arial" w:hAnsi="Arial" w:cs="Arial"/>
          <w:bCs/>
          <w:noProof/>
          <w:kern w:val="28"/>
          <w:sz w:val="22"/>
          <w:szCs w:val="20"/>
          <w:lang w:eastAsia="en-US"/>
        </w:rPr>
        <w:t>), el cual considera todos los conceptos a que haya lugar.</w:t>
      </w:r>
    </w:p>
    <w:p w:rsidR="00D01551" w:rsidRPr="004A295D" w:rsidRDefault="00D01551" w:rsidP="00D01551">
      <w:pPr>
        <w:widowControl w:val="0"/>
        <w:overflowPunct w:val="0"/>
        <w:autoSpaceDE w:val="0"/>
        <w:autoSpaceDN w:val="0"/>
        <w:adjustRightInd w:val="0"/>
        <w:jc w:val="both"/>
        <w:rPr>
          <w:rFonts w:ascii="Arial" w:hAnsi="Arial" w:cs="Arial"/>
          <w:bCs/>
          <w:noProof/>
          <w:kern w:val="28"/>
          <w:sz w:val="22"/>
          <w:szCs w:val="20"/>
          <w:lang w:eastAsia="en-US"/>
        </w:rPr>
      </w:pPr>
    </w:p>
    <w:p w:rsidR="00D01551" w:rsidRPr="004A295D" w:rsidRDefault="00BD045C" w:rsidP="00D01551">
      <w:pPr>
        <w:widowControl w:val="0"/>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Cs/>
          <w:noProof/>
          <w:kern w:val="28"/>
          <w:sz w:val="22"/>
          <w:szCs w:val="20"/>
          <w:lang w:eastAsia="en-US"/>
        </w:rPr>
        <w:t xml:space="preserve">“TIRANT LO BLANCH” </w:t>
      </w:r>
      <w:r w:rsidR="00D01551" w:rsidRPr="004A295D">
        <w:rPr>
          <w:rFonts w:ascii="Arial" w:hAnsi="Arial" w:cs="Arial"/>
          <w:bCs/>
          <w:noProof/>
          <w:kern w:val="28"/>
          <w:sz w:val="22"/>
          <w:szCs w:val="20"/>
          <w:lang w:eastAsia="en-US"/>
        </w:rPr>
        <w:t xml:space="preserve">se compromete a realizar las labores de corrección de estilo, edición, diseño, impresión, publicación, comercialización y distribución de la “OBRA” cuidando la calidad de la misma. De igual forma, se compromete a comunicar la salida de la obra y entregar a “EL INSTITUTO” los ejemplares que le corresponden en el domicilio </w:t>
      </w:r>
      <w:r w:rsidR="003C66F5" w:rsidRPr="004A295D">
        <w:rPr>
          <w:rFonts w:ascii="Arial" w:hAnsi="Arial" w:cs="Arial"/>
          <w:bCs/>
          <w:noProof/>
          <w:kern w:val="28"/>
          <w:sz w:val="22"/>
          <w:szCs w:val="20"/>
          <w:lang w:eastAsia="en-US"/>
        </w:rPr>
        <w:t>establecido en el numeral 8 de sus Declaraciones</w:t>
      </w:r>
      <w:r w:rsidR="00D01551" w:rsidRPr="004A295D">
        <w:rPr>
          <w:rFonts w:ascii="Arial" w:hAnsi="Arial" w:cs="Arial"/>
          <w:bCs/>
          <w:noProof/>
          <w:kern w:val="28"/>
          <w:sz w:val="22"/>
          <w:szCs w:val="20"/>
          <w:lang w:eastAsia="en-US"/>
        </w:rPr>
        <w:t>.</w:t>
      </w:r>
    </w:p>
    <w:p w:rsidR="00502064" w:rsidRPr="004A295D" w:rsidRDefault="00502064" w:rsidP="002D2408">
      <w:pPr>
        <w:widowControl w:val="0"/>
        <w:overflowPunct w:val="0"/>
        <w:autoSpaceDE w:val="0"/>
        <w:autoSpaceDN w:val="0"/>
        <w:adjustRightInd w:val="0"/>
        <w:jc w:val="both"/>
        <w:rPr>
          <w:rFonts w:ascii="Arial" w:hAnsi="Arial" w:cs="Arial"/>
          <w:b/>
          <w:bCs/>
          <w:noProof/>
          <w:kern w:val="28"/>
          <w:sz w:val="22"/>
          <w:szCs w:val="32"/>
          <w:lang w:eastAsia="en-US"/>
        </w:rPr>
      </w:pPr>
    </w:p>
    <w:p w:rsidR="002B5EC6" w:rsidRPr="004A295D" w:rsidRDefault="00287B3F"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SEXTA</w:t>
      </w:r>
      <w:r w:rsidR="008541DC"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2B5EC6" w:rsidRPr="004A295D">
        <w:rPr>
          <w:rFonts w:ascii="Arial" w:hAnsi="Arial" w:cs="Arial"/>
          <w:b/>
          <w:bCs/>
          <w:noProof/>
          <w:spacing w:val="-10"/>
          <w:kern w:val="28"/>
          <w:sz w:val="22"/>
          <w:szCs w:val="20"/>
          <w:lang w:eastAsia="en-US"/>
        </w:rPr>
        <w:t>OBLIGACI</w:t>
      </w:r>
      <w:r w:rsidR="00C951D6" w:rsidRPr="004A295D">
        <w:rPr>
          <w:rFonts w:ascii="Arial" w:hAnsi="Arial" w:cs="Arial"/>
          <w:b/>
          <w:bCs/>
          <w:noProof/>
          <w:spacing w:val="-10"/>
          <w:kern w:val="28"/>
          <w:sz w:val="22"/>
          <w:szCs w:val="20"/>
          <w:lang w:eastAsia="en-US"/>
        </w:rPr>
        <w:t>O</w:t>
      </w:r>
      <w:r w:rsidR="002B5EC6" w:rsidRPr="004A295D">
        <w:rPr>
          <w:rFonts w:ascii="Arial" w:hAnsi="Arial" w:cs="Arial"/>
          <w:b/>
          <w:bCs/>
          <w:noProof/>
          <w:spacing w:val="-10"/>
          <w:kern w:val="28"/>
          <w:sz w:val="22"/>
          <w:szCs w:val="20"/>
          <w:lang w:eastAsia="en-US"/>
        </w:rPr>
        <w:t>N</w:t>
      </w:r>
      <w:r w:rsidR="00C951D6" w:rsidRPr="004A295D">
        <w:rPr>
          <w:rFonts w:ascii="Arial" w:hAnsi="Arial" w:cs="Arial"/>
          <w:b/>
          <w:bCs/>
          <w:noProof/>
          <w:spacing w:val="-10"/>
          <w:kern w:val="28"/>
          <w:sz w:val="22"/>
          <w:szCs w:val="20"/>
          <w:lang w:eastAsia="en-US"/>
        </w:rPr>
        <w:t>ES</w:t>
      </w:r>
      <w:r w:rsidR="002B5EC6" w:rsidRPr="004A295D">
        <w:rPr>
          <w:rFonts w:ascii="Arial" w:hAnsi="Arial" w:cs="Arial"/>
          <w:b/>
          <w:bCs/>
          <w:noProof/>
          <w:spacing w:val="-10"/>
          <w:kern w:val="28"/>
          <w:sz w:val="22"/>
          <w:szCs w:val="20"/>
          <w:lang w:eastAsia="en-US"/>
        </w:rPr>
        <w:t xml:space="preserve"> DE “LAS PARTES”:</w:t>
      </w:r>
    </w:p>
    <w:p w:rsidR="00554D85" w:rsidRPr="004A295D" w:rsidRDefault="00554D85" w:rsidP="002B5EC6">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p w:rsidR="00CD2344" w:rsidRPr="004A295D" w:rsidRDefault="002B5EC6" w:rsidP="002B5EC6">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r w:rsidRPr="004A295D">
        <w:rPr>
          <w:rFonts w:ascii="Arial" w:hAnsi="Arial" w:cs="Arial"/>
          <w:bCs/>
          <w:noProof/>
          <w:kern w:val="28"/>
          <w:sz w:val="22"/>
          <w:szCs w:val="20"/>
          <w:lang w:eastAsia="en-US"/>
        </w:rPr>
        <w:t>Para el buen cumpli</w:t>
      </w:r>
      <w:r w:rsidR="00554D85" w:rsidRPr="004A295D">
        <w:rPr>
          <w:rFonts w:ascii="Arial" w:hAnsi="Arial" w:cs="Arial"/>
          <w:bCs/>
          <w:noProof/>
          <w:kern w:val="28"/>
          <w:sz w:val="22"/>
          <w:szCs w:val="20"/>
          <w:lang w:eastAsia="en-US"/>
        </w:rPr>
        <w:t>miento del objeto del presente c</w:t>
      </w:r>
      <w:r w:rsidRPr="004A295D">
        <w:rPr>
          <w:rFonts w:ascii="Arial" w:hAnsi="Arial" w:cs="Arial"/>
          <w:bCs/>
          <w:noProof/>
          <w:kern w:val="28"/>
          <w:sz w:val="22"/>
          <w:szCs w:val="20"/>
          <w:lang w:eastAsia="en-US"/>
        </w:rPr>
        <w:t xml:space="preserve">ontrato, “LAS PARTES” se obligan </w:t>
      </w:r>
      <w:r w:rsidR="00CD2344" w:rsidRPr="004A295D">
        <w:rPr>
          <w:rFonts w:ascii="Arial" w:hAnsi="Arial" w:cs="Arial"/>
          <w:bCs/>
          <w:noProof/>
          <w:kern w:val="28"/>
          <w:sz w:val="22"/>
          <w:szCs w:val="20"/>
          <w:lang w:val="es-ES_tradnl" w:eastAsia="en-US"/>
        </w:rPr>
        <w:t>a:</w:t>
      </w:r>
    </w:p>
    <w:p w:rsidR="00CD2344" w:rsidRPr="004A295D" w:rsidRDefault="00CD2344" w:rsidP="002B5EC6">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p>
    <w:p w:rsidR="00C514AC" w:rsidRPr="004A295D" w:rsidRDefault="00CD2344" w:rsidP="00A21C43">
      <w:pPr>
        <w:pStyle w:val="Prrafodelista"/>
        <w:widowControl w:val="0"/>
        <w:numPr>
          <w:ilvl w:val="0"/>
          <w:numId w:val="10"/>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En toda promoción o publicidad de </w:t>
      </w:r>
      <w:r w:rsidRPr="004A295D">
        <w:rPr>
          <w:rFonts w:ascii="Arial" w:hAnsi="Arial" w:cs="Arial"/>
          <w:bCs/>
          <w:noProof/>
          <w:spacing w:val="-10"/>
          <w:kern w:val="28"/>
          <w:sz w:val="22"/>
          <w:szCs w:val="20"/>
          <w:lang w:eastAsia="en-US"/>
        </w:rPr>
        <w:t>“LA OBRA”</w:t>
      </w:r>
      <w:r w:rsidRPr="004A295D">
        <w:rPr>
          <w:rFonts w:ascii="Arial" w:hAnsi="Arial" w:cs="Arial"/>
          <w:bCs/>
          <w:noProof/>
          <w:kern w:val="28"/>
          <w:sz w:val="22"/>
          <w:szCs w:val="20"/>
          <w:lang w:eastAsia="en-US"/>
        </w:rPr>
        <w:t>, incluir el nombre y los mismos elementos gráficos o de imagen de “LAS PARTES”.</w:t>
      </w:r>
    </w:p>
    <w:p w:rsidR="00CD2344" w:rsidRPr="004A295D" w:rsidRDefault="00CD2344" w:rsidP="00C514AC">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C514AC" w:rsidRPr="004A295D" w:rsidRDefault="00CD2344" w:rsidP="00A21C43">
      <w:pPr>
        <w:pStyle w:val="Prrafodelista"/>
        <w:widowControl w:val="0"/>
        <w:numPr>
          <w:ilvl w:val="0"/>
          <w:numId w:val="10"/>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Ninguna de “LAS PARTES” podrá utilizar la marca, logotipo o emblema de la otra parte en publicaciones, programas o en forma alguna, si antes no está autorizado o expresamente convenido por escrito entre “LAS PARTES”.</w:t>
      </w:r>
    </w:p>
    <w:p w:rsidR="00CD2344" w:rsidRPr="004A295D" w:rsidRDefault="00CD2344" w:rsidP="00C514AC">
      <w:pPr>
        <w:widowControl w:val="0"/>
        <w:overflowPunct w:val="0"/>
        <w:autoSpaceDE w:val="0"/>
        <w:autoSpaceDN w:val="0"/>
        <w:adjustRightInd w:val="0"/>
        <w:jc w:val="both"/>
        <w:rPr>
          <w:rFonts w:ascii="Arial" w:hAnsi="Arial" w:cs="Arial"/>
          <w:bCs/>
          <w:noProof/>
          <w:kern w:val="28"/>
          <w:sz w:val="22"/>
          <w:szCs w:val="20"/>
          <w:lang w:eastAsia="en-US"/>
        </w:rPr>
      </w:pPr>
    </w:p>
    <w:p w:rsidR="00EC43A8" w:rsidRPr="004A295D" w:rsidRDefault="00CD2344" w:rsidP="00C1041E">
      <w:pPr>
        <w:pStyle w:val="Prrafodelista"/>
        <w:widowControl w:val="0"/>
        <w:numPr>
          <w:ilvl w:val="0"/>
          <w:numId w:val="10"/>
        </w:numPr>
        <w:tabs>
          <w:tab w:val="left" w:pos="993"/>
        </w:tabs>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val="es-ES_tradnl" w:eastAsia="en-US"/>
        </w:rPr>
        <w:t>A</w:t>
      </w:r>
      <w:r w:rsidR="002B5EC6" w:rsidRPr="004A295D">
        <w:rPr>
          <w:rFonts w:ascii="Arial" w:hAnsi="Arial" w:cs="Arial"/>
          <w:bCs/>
          <w:noProof/>
          <w:kern w:val="28"/>
          <w:sz w:val="22"/>
          <w:szCs w:val="20"/>
          <w:lang w:val="es-ES_tradnl" w:eastAsia="en-US"/>
        </w:rPr>
        <w:t>sumir los gastos de publicidad, distribución y comercialización de los ejemplares que le corresponden de “LA OBRA” e incluirla en su catálogo vivo vigente en la misma jerarquía que el resto de su fondo editorial sin omitir el nombre de “LAS PARTES”</w:t>
      </w:r>
      <w:r w:rsidR="002B5EC6" w:rsidRPr="004A295D">
        <w:rPr>
          <w:rFonts w:ascii="Arial" w:hAnsi="Arial" w:cs="Arial"/>
          <w:bCs/>
          <w:noProof/>
          <w:kern w:val="28"/>
          <w:sz w:val="22"/>
          <w:szCs w:val="20"/>
          <w:lang w:eastAsia="en-US"/>
        </w:rPr>
        <w:t>.</w:t>
      </w:r>
    </w:p>
    <w:p w:rsidR="00AE0A79" w:rsidRPr="004A295D" w:rsidRDefault="00AE0A79"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65216D" w:rsidRDefault="0065216D"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65216D" w:rsidRDefault="0065216D"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C1041E" w:rsidRPr="004A295D" w:rsidRDefault="00287B3F"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lastRenderedPageBreak/>
        <w:t>SÉPTIMA</w:t>
      </w:r>
      <w:r w:rsidR="008541DC" w:rsidRPr="004A295D">
        <w:rPr>
          <w:rFonts w:ascii="Arial" w:hAnsi="Arial" w:cs="Arial"/>
          <w:b/>
          <w:bCs/>
          <w:noProof/>
          <w:spacing w:val="-10"/>
          <w:kern w:val="28"/>
          <w:sz w:val="22"/>
          <w:szCs w:val="20"/>
          <w:lang w:eastAsia="en-US"/>
        </w:rPr>
        <w:t>.</w:t>
      </w:r>
      <w:r w:rsidR="00455120" w:rsidRPr="004A295D">
        <w:rPr>
          <w:rFonts w:ascii="Arial" w:hAnsi="Arial" w:cs="Arial"/>
          <w:b/>
          <w:bCs/>
          <w:noProof/>
          <w:spacing w:val="-10"/>
          <w:kern w:val="28"/>
          <w:sz w:val="22"/>
          <w:szCs w:val="20"/>
          <w:lang w:eastAsia="en-US"/>
        </w:rPr>
        <w:t xml:space="preserve"> </w:t>
      </w:r>
      <w:r w:rsidR="00C1041E" w:rsidRPr="004A295D">
        <w:rPr>
          <w:rFonts w:ascii="Arial" w:hAnsi="Arial" w:cs="Arial"/>
          <w:b/>
          <w:bCs/>
          <w:noProof/>
          <w:spacing w:val="-10"/>
          <w:kern w:val="28"/>
          <w:sz w:val="22"/>
          <w:szCs w:val="20"/>
          <w:lang w:eastAsia="en-US"/>
        </w:rPr>
        <w:t>OBLIGACIONES DE “EL INSTITUTO”.</w:t>
      </w:r>
    </w:p>
    <w:p w:rsidR="00554D85" w:rsidRPr="004A295D" w:rsidRDefault="00554D85"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p w:rsidR="00C1041E" w:rsidRPr="004A295D"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Para el buen cumpli</w:t>
      </w:r>
      <w:r w:rsidR="00E27F62" w:rsidRPr="004A295D">
        <w:rPr>
          <w:rFonts w:ascii="Arial" w:hAnsi="Arial" w:cs="Arial"/>
          <w:bCs/>
          <w:noProof/>
          <w:kern w:val="28"/>
          <w:sz w:val="22"/>
          <w:szCs w:val="20"/>
          <w:lang w:eastAsia="en-US"/>
        </w:rPr>
        <w:t>miento del objeto del presente c</w:t>
      </w:r>
      <w:r w:rsidRPr="004A295D">
        <w:rPr>
          <w:rFonts w:ascii="Arial" w:hAnsi="Arial" w:cs="Arial"/>
          <w:bCs/>
          <w:noProof/>
          <w:kern w:val="28"/>
          <w:sz w:val="22"/>
          <w:szCs w:val="20"/>
          <w:lang w:eastAsia="en-US"/>
        </w:rPr>
        <w:t xml:space="preserve">ontrato, </w:t>
      </w:r>
      <w:r w:rsidRPr="004A295D">
        <w:rPr>
          <w:rFonts w:ascii="Arial" w:hAnsi="Arial" w:cs="Arial"/>
          <w:bCs/>
          <w:noProof/>
          <w:spacing w:val="-10"/>
          <w:kern w:val="28"/>
          <w:sz w:val="22"/>
          <w:szCs w:val="20"/>
          <w:lang w:eastAsia="en-US"/>
        </w:rPr>
        <w:t>“EL</w:t>
      </w:r>
      <w:r w:rsidRPr="004A295D">
        <w:rPr>
          <w:rFonts w:ascii="Arial" w:hAnsi="Arial" w:cs="Arial"/>
          <w:bCs/>
          <w:noProof/>
          <w:kern w:val="28"/>
          <w:sz w:val="22"/>
          <w:szCs w:val="20"/>
          <w:lang w:eastAsia="en-US"/>
        </w:rPr>
        <w:t xml:space="preserve"> INSTITUTO</w:t>
      </w:r>
      <w:r w:rsidRPr="004A295D">
        <w:rPr>
          <w:rFonts w:ascii="Arial" w:hAnsi="Arial" w:cs="Arial"/>
          <w:bCs/>
          <w:noProof/>
          <w:spacing w:val="-10"/>
          <w:kern w:val="28"/>
          <w:sz w:val="22"/>
          <w:szCs w:val="20"/>
          <w:lang w:eastAsia="en-US"/>
        </w:rPr>
        <w:t>”</w:t>
      </w:r>
      <w:r w:rsidRPr="004A295D">
        <w:rPr>
          <w:rFonts w:ascii="Arial" w:hAnsi="Arial" w:cs="Arial"/>
          <w:bCs/>
          <w:noProof/>
          <w:kern w:val="28"/>
          <w:sz w:val="22"/>
          <w:szCs w:val="20"/>
          <w:lang w:eastAsia="en-US"/>
        </w:rPr>
        <w:t xml:space="preserve"> se obliga a:</w:t>
      </w:r>
    </w:p>
    <w:p w:rsidR="00C1041E" w:rsidRPr="004A295D" w:rsidRDefault="00C1041E" w:rsidP="00C1041E">
      <w:pPr>
        <w:widowControl w:val="0"/>
        <w:tabs>
          <w:tab w:val="left" w:pos="993"/>
        </w:tabs>
        <w:overflowPunct w:val="0"/>
        <w:autoSpaceDE w:val="0"/>
        <w:autoSpaceDN w:val="0"/>
        <w:adjustRightInd w:val="0"/>
        <w:jc w:val="both"/>
        <w:rPr>
          <w:rFonts w:ascii="Arial" w:hAnsi="Arial" w:cs="Arial"/>
          <w:b/>
          <w:bCs/>
          <w:noProof/>
          <w:kern w:val="28"/>
          <w:sz w:val="22"/>
          <w:szCs w:val="16"/>
          <w:lang w:eastAsia="en-US"/>
        </w:rPr>
      </w:pPr>
    </w:p>
    <w:p w:rsidR="00E94EA1" w:rsidRPr="004A295D" w:rsidRDefault="00C1041E" w:rsidP="00E94EA1">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0"/>
          <w:lang w:val="es-ES_tradnl" w:eastAsia="en-US"/>
        </w:rPr>
      </w:pPr>
      <w:r w:rsidRPr="004A295D">
        <w:rPr>
          <w:rFonts w:ascii="Arial" w:hAnsi="Arial" w:cs="Arial"/>
          <w:bCs/>
          <w:noProof/>
          <w:kern w:val="28"/>
          <w:sz w:val="22"/>
          <w:szCs w:val="20"/>
          <w:lang w:eastAsia="en-US"/>
        </w:rPr>
        <w:t xml:space="preserve">Realizar </w:t>
      </w:r>
      <w:r w:rsidR="00AD1A28" w:rsidRPr="004A295D">
        <w:rPr>
          <w:rFonts w:ascii="Arial" w:hAnsi="Arial" w:cs="Arial"/>
          <w:bCs/>
          <w:noProof/>
          <w:kern w:val="28"/>
          <w:sz w:val="22"/>
          <w:szCs w:val="20"/>
          <w:lang w:eastAsia="en-US"/>
        </w:rPr>
        <w:t>la</w:t>
      </w:r>
      <w:r w:rsidRPr="004A295D">
        <w:rPr>
          <w:rFonts w:ascii="Arial" w:hAnsi="Arial" w:cs="Arial"/>
          <w:bCs/>
          <w:noProof/>
          <w:kern w:val="28"/>
          <w:sz w:val="22"/>
          <w:szCs w:val="20"/>
          <w:lang w:eastAsia="en-US"/>
        </w:rPr>
        <w:t xml:space="preserve"> aportación financiera a favor de “</w:t>
      </w:r>
      <w:r w:rsidR="00A324A0" w:rsidRPr="004A295D">
        <w:rPr>
          <w:rFonts w:ascii="Arial" w:hAnsi="Arial" w:cs="Arial"/>
          <w:bCs/>
          <w:noProof/>
          <w:kern w:val="28"/>
          <w:sz w:val="22"/>
          <w:szCs w:val="20"/>
          <w:lang w:eastAsia="en-US"/>
        </w:rPr>
        <w:t>TIRANT LO BLANCH</w:t>
      </w:r>
      <w:r w:rsidRPr="004A295D">
        <w:rPr>
          <w:rFonts w:ascii="Arial" w:hAnsi="Arial" w:cs="Arial"/>
          <w:bCs/>
          <w:noProof/>
          <w:kern w:val="28"/>
          <w:sz w:val="22"/>
          <w:szCs w:val="20"/>
          <w:lang w:eastAsia="en-US"/>
        </w:rPr>
        <w:t xml:space="preserve">” </w:t>
      </w:r>
      <w:r w:rsidR="00AD1A28" w:rsidRPr="004A295D">
        <w:rPr>
          <w:rFonts w:ascii="Arial" w:hAnsi="Arial" w:cs="Arial"/>
          <w:bCs/>
          <w:noProof/>
          <w:kern w:val="28"/>
          <w:sz w:val="22"/>
          <w:szCs w:val="20"/>
          <w:lang w:eastAsia="en-US"/>
        </w:rPr>
        <w:t>a que se refiere la cláusula quinta</w:t>
      </w:r>
      <w:r w:rsidR="0010513D" w:rsidRPr="004A295D">
        <w:rPr>
          <w:rFonts w:ascii="Arial" w:hAnsi="Arial" w:cs="Arial"/>
          <w:bCs/>
          <w:noProof/>
          <w:kern w:val="28"/>
          <w:sz w:val="22"/>
          <w:szCs w:val="20"/>
          <w:lang w:eastAsia="en-US"/>
        </w:rPr>
        <w:t xml:space="preserve">, </w:t>
      </w:r>
      <w:r w:rsidR="00AD1A28" w:rsidRPr="004A295D">
        <w:rPr>
          <w:rFonts w:ascii="Arial" w:hAnsi="Arial" w:cs="Arial"/>
          <w:bCs/>
          <w:noProof/>
          <w:kern w:val="28"/>
          <w:sz w:val="22"/>
          <w:szCs w:val="20"/>
          <w:lang w:eastAsia="en-US"/>
        </w:rPr>
        <w:t>del presente instrumento jurídico,</w:t>
      </w:r>
      <w:r w:rsidRPr="004A295D">
        <w:rPr>
          <w:rFonts w:ascii="Arial" w:hAnsi="Arial" w:cs="Arial"/>
          <w:bCs/>
          <w:noProof/>
          <w:spacing w:val="-10"/>
          <w:kern w:val="28"/>
          <w:sz w:val="22"/>
          <w:szCs w:val="20"/>
          <w:lang w:eastAsia="en-US"/>
        </w:rPr>
        <w:t xml:space="preserve"> </w:t>
      </w:r>
      <w:r w:rsidRPr="004A295D">
        <w:rPr>
          <w:rFonts w:ascii="Arial" w:hAnsi="Arial" w:cs="Arial"/>
          <w:bCs/>
          <w:noProof/>
          <w:kern w:val="28"/>
          <w:sz w:val="22"/>
          <w:szCs w:val="20"/>
          <w:lang w:eastAsia="en-US"/>
        </w:rPr>
        <w:t>destinad</w:t>
      </w:r>
      <w:r w:rsidR="00AD1A28" w:rsidRPr="004A295D">
        <w:rPr>
          <w:rFonts w:ascii="Arial" w:hAnsi="Arial" w:cs="Arial"/>
          <w:bCs/>
          <w:noProof/>
          <w:kern w:val="28"/>
          <w:sz w:val="22"/>
          <w:szCs w:val="20"/>
          <w:lang w:eastAsia="en-US"/>
        </w:rPr>
        <w:t>a</w:t>
      </w:r>
      <w:r w:rsidRPr="004A295D">
        <w:rPr>
          <w:rFonts w:ascii="Arial" w:hAnsi="Arial" w:cs="Arial"/>
          <w:bCs/>
          <w:noProof/>
          <w:kern w:val="28"/>
          <w:sz w:val="22"/>
          <w:szCs w:val="20"/>
          <w:lang w:eastAsia="en-US"/>
        </w:rPr>
        <w:t xml:space="preserve"> al pago por </w:t>
      </w:r>
      <w:r w:rsidRPr="004A295D">
        <w:rPr>
          <w:rFonts w:ascii="Arial" w:hAnsi="Arial" w:cs="Arial"/>
          <w:bCs/>
          <w:noProof/>
          <w:kern w:val="28"/>
          <w:sz w:val="22"/>
          <w:szCs w:val="20"/>
          <w:lang w:val="es-ES_tradnl" w:eastAsia="en-US"/>
        </w:rPr>
        <w:t>la coedición de “LA OBRA” con el tiraje y las especificaciones acordados a</w:t>
      </w:r>
      <w:r w:rsidR="009E013D" w:rsidRPr="004A295D">
        <w:rPr>
          <w:rFonts w:ascii="Arial" w:hAnsi="Arial" w:cs="Arial"/>
          <w:bCs/>
          <w:noProof/>
          <w:kern w:val="28"/>
          <w:sz w:val="22"/>
          <w:szCs w:val="20"/>
          <w:lang w:val="es-ES_tradnl" w:eastAsia="en-US"/>
        </w:rPr>
        <w:t xml:space="preserve"> la firma del presente contrato. </w:t>
      </w:r>
      <w:r w:rsidR="00536837" w:rsidRPr="004A295D">
        <w:rPr>
          <w:rFonts w:ascii="Arial" w:hAnsi="Arial" w:cs="Arial"/>
          <w:bCs/>
          <w:noProof/>
          <w:kern w:val="28"/>
          <w:sz w:val="22"/>
          <w:szCs w:val="20"/>
          <w:lang w:val="es-ES_tradnl" w:eastAsia="en-US"/>
        </w:rPr>
        <w:t>Dicho pa</w:t>
      </w:r>
      <w:r w:rsidR="004A6D9C" w:rsidRPr="004A295D">
        <w:rPr>
          <w:rFonts w:ascii="Arial" w:hAnsi="Arial" w:cs="Arial"/>
          <w:bCs/>
          <w:noProof/>
          <w:kern w:val="28"/>
          <w:sz w:val="22"/>
          <w:szCs w:val="20"/>
          <w:lang w:val="es-ES_tradnl" w:eastAsia="en-US"/>
        </w:rPr>
        <w:t xml:space="preserve">go se realizará </w:t>
      </w:r>
      <w:r w:rsidR="00E94EA1" w:rsidRPr="00F71B7B">
        <w:rPr>
          <w:rFonts w:ascii="Arial" w:hAnsi="Arial" w:cs="Arial"/>
          <w:bCs/>
          <w:noProof/>
          <w:kern w:val="28"/>
          <w:sz w:val="22"/>
          <w:szCs w:val="20"/>
          <w:lang w:val="es-ES_tradnl"/>
        </w:rPr>
        <w:t xml:space="preserve">dos pagos: </w:t>
      </w:r>
      <w:r w:rsidR="00E94EA1" w:rsidRPr="007B6185">
        <w:rPr>
          <w:rFonts w:ascii="Arial" w:hAnsi="Arial" w:cs="Arial"/>
          <w:bCs/>
          <w:noProof/>
          <w:kern w:val="28"/>
          <w:sz w:val="22"/>
          <w:szCs w:val="20"/>
          <w:lang w:val="es-ES_tradnl"/>
        </w:rPr>
        <w:t xml:space="preserve">uno del </w:t>
      </w:r>
      <w:r w:rsidR="00C307AE" w:rsidRPr="007B6185">
        <w:rPr>
          <w:rFonts w:ascii="Arial" w:hAnsi="Arial" w:cs="Arial"/>
          <w:bCs/>
          <w:noProof/>
          <w:kern w:val="28"/>
          <w:sz w:val="22"/>
          <w:szCs w:val="20"/>
          <w:lang w:val="es-ES_tradnl"/>
        </w:rPr>
        <w:t>80 %, correspondiente a $120</w:t>
      </w:r>
      <w:r w:rsidR="00E94EA1" w:rsidRPr="007B6185">
        <w:rPr>
          <w:rFonts w:ascii="Arial" w:hAnsi="Arial" w:cs="Arial"/>
          <w:bCs/>
          <w:noProof/>
          <w:kern w:val="28"/>
          <w:sz w:val="22"/>
          <w:szCs w:val="20"/>
          <w:lang w:val="es-ES_tradnl"/>
        </w:rPr>
        <w:t xml:space="preserve"> 000 (CIENTO </w:t>
      </w:r>
      <w:r w:rsidR="00C307AE" w:rsidRPr="007B6185">
        <w:rPr>
          <w:rFonts w:ascii="Arial" w:hAnsi="Arial" w:cs="Arial"/>
          <w:bCs/>
          <w:noProof/>
          <w:kern w:val="28"/>
          <w:sz w:val="22"/>
          <w:szCs w:val="20"/>
          <w:lang w:val="es-ES_tradnl"/>
        </w:rPr>
        <w:t>VEINTE</w:t>
      </w:r>
      <w:r w:rsidR="00E94EA1" w:rsidRPr="007B6185">
        <w:rPr>
          <w:rFonts w:ascii="Arial" w:hAnsi="Arial" w:cs="Arial"/>
          <w:bCs/>
          <w:noProof/>
          <w:kern w:val="28"/>
          <w:sz w:val="22"/>
          <w:szCs w:val="20"/>
          <w:lang w:val="es-ES_tradnl"/>
        </w:rPr>
        <w:t xml:space="preserve"> MIL PESOS 00/100 M. N.) a la firma del presente instrumento jurídico; y</w:t>
      </w:r>
      <w:r w:rsidR="009D3C11" w:rsidRPr="007B6185">
        <w:rPr>
          <w:rFonts w:ascii="Arial" w:hAnsi="Arial" w:cs="Arial"/>
          <w:bCs/>
          <w:noProof/>
          <w:kern w:val="28"/>
          <w:sz w:val="22"/>
          <w:szCs w:val="20"/>
          <w:lang w:val="es-ES_tradnl"/>
        </w:rPr>
        <w:t>,</w:t>
      </w:r>
      <w:r w:rsidR="00E94EA1" w:rsidRPr="007B6185">
        <w:rPr>
          <w:rFonts w:ascii="Arial" w:hAnsi="Arial" w:cs="Arial"/>
          <w:bCs/>
          <w:noProof/>
          <w:kern w:val="28"/>
          <w:sz w:val="22"/>
          <w:szCs w:val="20"/>
          <w:lang w:val="es-ES_tradnl"/>
        </w:rPr>
        <w:t xml:space="preserve"> otro</w:t>
      </w:r>
      <w:r w:rsidR="009D3C11" w:rsidRPr="007B6185">
        <w:rPr>
          <w:rFonts w:ascii="Arial" w:hAnsi="Arial" w:cs="Arial"/>
          <w:bCs/>
          <w:noProof/>
          <w:kern w:val="28"/>
          <w:sz w:val="22"/>
          <w:szCs w:val="20"/>
          <w:lang w:val="es-ES_tradnl"/>
        </w:rPr>
        <w:t>,</w:t>
      </w:r>
      <w:r w:rsidR="00E94EA1" w:rsidRPr="007B6185">
        <w:rPr>
          <w:rFonts w:ascii="Arial" w:hAnsi="Arial" w:cs="Arial"/>
          <w:bCs/>
          <w:noProof/>
          <w:kern w:val="28"/>
          <w:sz w:val="22"/>
          <w:szCs w:val="20"/>
          <w:lang w:val="es-ES_tradnl"/>
        </w:rPr>
        <w:t xml:space="preserve"> del </w:t>
      </w:r>
      <w:r w:rsidR="00C307AE" w:rsidRPr="007B6185">
        <w:rPr>
          <w:rFonts w:ascii="Arial" w:hAnsi="Arial" w:cs="Arial"/>
          <w:bCs/>
          <w:noProof/>
          <w:kern w:val="28"/>
          <w:sz w:val="22"/>
          <w:szCs w:val="20"/>
          <w:lang w:val="es-ES_tradnl"/>
        </w:rPr>
        <w:t>2</w:t>
      </w:r>
      <w:r w:rsidR="00E94EA1" w:rsidRPr="007B6185">
        <w:rPr>
          <w:rFonts w:ascii="Arial" w:hAnsi="Arial" w:cs="Arial"/>
          <w:bCs/>
          <w:noProof/>
          <w:kern w:val="28"/>
          <w:sz w:val="22"/>
          <w:szCs w:val="20"/>
          <w:lang w:val="es-ES_tradnl"/>
        </w:rPr>
        <w:t>0 %, correspondiente a $</w:t>
      </w:r>
      <w:r w:rsidR="00C307AE" w:rsidRPr="007B6185">
        <w:rPr>
          <w:rFonts w:ascii="Arial" w:hAnsi="Arial" w:cs="Arial"/>
          <w:bCs/>
          <w:noProof/>
          <w:kern w:val="28"/>
          <w:sz w:val="22"/>
          <w:szCs w:val="20"/>
          <w:lang w:val="es-ES_tradnl"/>
        </w:rPr>
        <w:t>30</w:t>
      </w:r>
      <w:r w:rsidR="00E94EA1" w:rsidRPr="007B6185">
        <w:rPr>
          <w:rFonts w:ascii="Arial" w:hAnsi="Arial" w:cs="Arial"/>
          <w:bCs/>
          <w:noProof/>
          <w:kern w:val="28"/>
          <w:sz w:val="22"/>
          <w:szCs w:val="20"/>
          <w:lang w:val="es-ES_tradnl"/>
        </w:rPr>
        <w:t xml:space="preserve"> 000 (</w:t>
      </w:r>
      <w:r w:rsidR="00C307AE" w:rsidRPr="007B6185">
        <w:rPr>
          <w:rFonts w:ascii="Arial" w:hAnsi="Arial" w:cs="Arial"/>
          <w:bCs/>
          <w:noProof/>
          <w:kern w:val="28"/>
          <w:sz w:val="22"/>
          <w:szCs w:val="20"/>
          <w:lang w:val="es-ES_tradnl"/>
        </w:rPr>
        <w:t>TREINTA</w:t>
      </w:r>
      <w:r w:rsidR="005749B0" w:rsidRPr="007B6185">
        <w:rPr>
          <w:rFonts w:ascii="Arial" w:hAnsi="Arial" w:cs="Arial"/>
          <w:bCs/>
          <w:noProof/>
          <w:kern w:val="28"/>
          <w:sz w:val="22"/>
          <w:szCs w:val="20"/>
          <w:lang w:val="es-ES_tradnl"/>
        </w:rPr>
        <w:t xml:space="preserve"> MIL PESOS </w:t>
      </w:r>
      <w:r w:rsidR="00E94EA1" w:rsidRPr="007B6185">
        <w:rPr>
          <w:rFonts w:ascii="Arial" w:hAnsi="Arial" w:cs="Arial"/>
          <w:bCs/>
          <w:noProof/>
          <w:kern w:val="28"/>
          <w:sz w:val="22"/>
          <w:szCs w:val="20"/>
          <w:lang w:val="es-ES_tradnl"/>
        </w:rPr>
        <w:t>00/100 M. N.),</w:t>
      </w:r>
      <w:r w:rsidR="00E94EA1" w:rsidRPr="00F71B7B">
        <w:rPr>
          <w:rFonts w:ascii="Arial" w:hAnsi="Arial" w:cs="Arial"/>
          <w:bCs/>
          <w:noProof/>
          <w:kern w:val="28"/>
          <w:sz w:val="22"/>
          <w:szCs w:val="20"/>
          <w:lang w:val="es-ES_tradnl"/>
        </w:rPr>
        <w:t xml:space="preserve"> a la entrega de los ejemplares a que hace referencia la Cláusula Cuarta.</w:t>
      </w:r>
    </w:p>
    <w:p w:rsidR="00C1041E" w:rsidRPr="004A295D" w:rsidRDefault="00C1041E" w:rsidP="00E94EA1">
      <w:pPr>
        <w:pStyle w:val="Prrafodelista"/>
        <w:widowControl w:val="0"/>
        <w:overflowPunct w:val="0"/>
        <w:autoSpaceDE w:val="0"/>
        <w:autoSpaceDN w:val="0"/>
        <w:adjustRightInd w:val="0"/>
        <w:ind w:left="426"/>
        <w:jc w:val="both"/>
        <w:rPr>
          <w:rFonts w:ascii="Arial" w:hAnsi="Arial" w:cs="Arial"/>
          <w:bCs/>
          <w:noProof/>
          <w:kern w:val="28"/>
          <w:sz w:val="22"/>
          <w:szCs w:val="20"/>
          <w:lang w:val="es-ES_tradnl" w:eastAsia="en-US"/>
        </w:rPr>
      </w:pPr>
    </w:p>
    <w:p w:rsidR="005F478F" w:rsidRPr="004A295D" w:rsidRDefault="00C1041E"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Entregar a “</w:t>
      </w:r>
      <w:r w:rsidR="00554D85" w:rsidRPr="004A295D">
        <w:rPr>
          <w:rFonts w:ascii="Arial" w:hAnsi="Arial" w:cs="Arial"/>
          <w:bCs/>
          <w:noProof/>
          <w:kern w:val="28"/>
          <w:sz w:val="22"/>
          <w:szCs w:val="20"/>
          <w:lang w:eastAsia="en-US"/>
        </w:rPr>
        <w:t>EL AUTOR</w:t>
      </w:r>
      <w:r w:rsidRPr="004A295D">
        <w:rPr>
          <w:rFonts w:ascii="Arial" w:hAnsi="Arial" w:cs="Arial"/>
          <w:bCs/>
          <w:noProof/>
          <w:kern w:val="28"/>
          <w:sz w:val="22"/>
          <w:szCs w:val="20"/>
          <w:lang w:eastAsia="en-US"/>
        </w:rPr>
        <w:t xml:space="preserve">” de “LA OBRA” por concepto de pago único de derechos de autor </w:t>
      </w:r>
      <w:r w:rsidR="00DE6272" w:rsidRPr="004A295D">
        <w:rPr>
          <w:rFonts w:ascii="Arial" w:hAnsi="Arial" w:cs="Arial"/>
          <w:bCs/>
          <w:noProof/>
          <w:kern w:val="28"/>
          <w:sz w:val="22"/>
          <w:szCs w:val="20"/>
          <w:lang w:eastAsia="en-US"/>
        </w:rPr>
        <w:t>1</w:t>
      </w:r>
      <w:r w:rsidR="004D6C77" w:rsidRPr="004A295D">
        <w:rPr>
          <w:rFonts w:ascii="Arial" w:hAnsi="Arial" w:cs="Arial"/>
          <w:bCs/>
          <w:noProof/>
          <w:kern w:val="28"/>
          <w:sz w:val="22"/>
          <w:szCs w:val="20"/>
          <w:lang w:eastAsia="en-US"/>
        </w:rPr>
        <w:t>7</w:t>
      </w:r>
      <w:r w:rsidR="00DE6272" w:rsidRPr="004A295D">
        <w:rPr>
          <w:rFonts w:ascii="Arial" w:hAnsi="Arial" w:cs="Arial"/>
          <w:bCs/>
          <w:noProof/>
          <w:kern w:val="28"/>
          <w:sz w:val="22"/>
          <w:szCs w:val="20"/>
          <w:lang w:eastAsia="en-US"/>
        </w:rPr>
        <w:t>0</w:t>
      </w:r>
      <w:r w:rsidR="00A324A0" w:rsidRPr="004A295D">
        <w:rPr>
          <w:rFonts w:ascii="Arial" w:hAnsi="Arial" w:cs="Arial"/>
          <w:bCs/>
          <w:noProof/>
          <w:kern w:val="28"/>
          <w:sz w:val="22"/>
          <w:szCs w:val="20"/>
          <w:lang w:eastAsia="en-US"/>
        </w:rPr>
        <w:t xml:space="preserve"> </w:t>
      </w:r>
      <w:r w:rsidR="008541DC" w:rsidRPr="004A295D">
        <w:rPr>
          <w:rFonts w:ascii="Arial" w:hAnsi="Arial" w:cs="Arial"/>
          <w:bCs/>
          <w:noProof/>
          <w:kern w:val="28"/>
          <w:sz w:val="22"/>
          <w:szCs w:val="20"/>
          <w:lang w:eastAsia="en-US"/>
        </w:rPr>
        <w:t>(</w:t>
      </w:r>
      <w:r w:rsidR="00DE6272" w:rsidRPr="004A295D">
        <w:rPr>
          <w:rFonts w:ascii="Arial" w:hAnsi="Arial" w:cs="Arial"/>
          <w:bCs/>
          <w:noProof/>
          <w:kern w:val="28"/>
          <w:sz w:val="22"/>
          <w:szCs w:val="20"/>
          <w:lang w:eastAsia="en-US"/>
        </w:rPr>
        <w:t xml:space="preserve">CIENTO </w:t>
      </w:r>
      <w:r w:rsidR="004D6C77" w:rsidRPr="004A295D">
        <w:rPr>
          <w:rFonts w:ascii="Arial" w:hAnsi="Arial" w:cs="Arial"/>
          <w:bCs/>
          <w:noProof/>
          <w:kern w:val="28"/>
          <w:sz w:val="22"/>
          <w:szCs w:val="20"/>
          <w:lang w:eastAsia="en-US"/>
        </w:rPr>
        <w:t>SETENTA</w:t>
      </w:r>
      <w:r w:rsidRPr="004A295D">
        <w:rPr>
          <w:rFonts w:ascii="Arial" w:hAnsi="Arial" w:cs="Arial"/>
          <w:bCs/>
          <w:noProof/>
          <w:kern w:val="28"/>
          <w:sz w:val="22"/>
          <w:szCs w:val="20"/>
          <w:lang w:eastAsia="en-US"/>
        </w:rPr>
        <w:t>) ejemplares del tiraje que le corresponde, referidos en la cláusula cuarta</w:t>
      </w:r>
      <w:r w:rsidR="00B14D3B" w:rsidRPr="004A295D">
        <w:rPr>
          <w:rFonts w:ascii="Arial" w:hAnsi="Arial" w:cs="Arial"/>
          <w:bCs/>
          <w:noProof/>
          <w:kern w:val="28"/>
          <w:sz w:val="22"/>
          <w:szCs w:val="20"/>
          <w:lang w:eastAsia="en-US"/>
        </w:rPr>
        <w:t xml:space="preserve">, </w:t>
      </w:r>
      <w:r w:rsidR="009E013D" w:rsidRPr="004A295D">
        <w:rPr>
          <w:rFonts w:ascii="Arial" w:hAnsi="Arial" w:cs="Arial"/>
          <w:bCs/>
          <w:noProof/>
          <w:kern w:val="28"/>
          <w:sz w:val="22"/>
          <w:szCs w:val="20"/>
          <w:lang w:eastAsia="en-US"/>
        </w:rPr>
        <w:t xml:space="preserve">segundo párrafo, </w:t>
      </w:r>
      <w:r w:rsidR="00B14D3B" w:rsidRPr="004A295D">
        <w:rPr>
          <w:rFonts w:ascii="Arial" w:hAnsi="Arial" w:cs="Arial"/>
          <w:bCs/>
          <w:noProof/>
          <w:kern w:val="28"/>
          <w:sz w:val="22"/>
          <w:szCs w:val="20"/>
          <w:lang w:eastAsia="en-US"/>
        </w:rPr>
        <w:t>inciso a</w:t>
      </w:r>
      <w:r w:rsidRPr="004A295D">
        <w:rPr>
          <w:rFonts w:ascii="Arial" w:hAnsi="Arial" w:cs="Arial"/>
          <w:bCs/>
          <w:noProof/>
          <w:kern w:val="28"/>
          <w:sz w:val="22"/>
          <w:szCs w:val="20"/>
          <w:lang w:eastAsia="en-US"/>
        </w:rPr>
        <w:t xml:space="preserve">, en el domicilio marcado con el número </w:t>
      </w:r>
      <w:r w:rsidR="008A60D3" w:rsidRPr="004A295D">
        <w:rPr>
          <w:rFonts w:ascii="Arial" w:hAnsi="Arial" w:cs="Arial"/>
          <w:bCs/>
          <w:noProof/>
          <w:kern w:val="28"/>
          <w:sz w:val="22"/>
          <w:szCs w:val="20"/>
          <w:lang w:eastAsia="en-US"/>
        </w:rPr>
        <w:t>8</w:t>
      </w:r>
      <w:r w:rsidRPr="004A295D">
        <w:rPr>
          <w:rFonts w:ascii="Arial" w:hAnsi="Arial" w:cs="Arial"/>
          <w:bCs/>
          <w:noProof/>
          <w:kern w:val="28"/>
          <w:sz w:val="22"/>
          <w:szCs w:val="20"/>
          <w:lang w:eastAsia="en-US"/>
        </w:rPr>
        <w:t xml:space="preserve"> de sus declarac</w:t>
      </w:r>
      <w:r w:rsidR="00A1035B" w:rsidRPr="004A295D">
        <w:rPr>
          <w:rFonts w:ascii="Arial" w:hAnsi="Arial" w:cs="Arial"/>
          <w:bCs/>
          <w:noProof/>
          <w:kern w:val="28"/>
          <w:sz w:val="22"/>
          <w:szCs w:val="20"/>
          <w:lang w:eastAsia="en-US"/>
        </w:rPr>
        <w:t>iones a más tardar</w:t>
      </w:r>
      <w:r w:rsidR="00856C68" w:rsidRPr="004A295D">
        <w:rPr>
          <w:rFonts w:ascii="Arial" w:hAnsi="Arial" w:cs="Arial"/>
          <w:bCs/>
          <w:noProof/>
          <w:kern w:val="28"/>
          <w:sz w:val="22"/>
          <w:szCs w:val="20"/>
          <w:lang w:eastAsia="en-US"/>
        </w:rPr>
        <w:t xml:space="preserve"> </w:t>
      </w:r>
      <w:r w:rsidR="00554D85" w:rsidRPr="004A295D">
        <w:rPr>
          <w:rFonts w:ascii="Arial" w:hAnsi="Arial" w:cs="Arial"/>
          <w:bCs/>
          <w:noProof/>
          <w:kern w:val="28"/>
          <w:sz w:val="22"/>
          <w:szCs w:val="20"/>
          <w:lang w:eastAsia="en-US"/>
        </w:rPr>
        <w:t>noventa</w:t>
      </w:r>
      <w:r w:rsidR="00856C68" w:rsidRPr="004A295D">
        <w:rPr>
          <w:rFonts w:ascii="Arial" w:hAnsi="Arial" w:cs="Arial"/>
          <w:bCs/>
          <w:noProof/>
          <w:kern w:val="28"/>
          <w:sz w:val="22"/>
          <w:szCs w:val="20"/>
          <w:lang w:eastAsia="en-US"/>
        </w:rPr>
        <w:t xml:space="preserve"> días hábiles después de que reciba lo</w:t>
      </w:r>
      <w:r w:rsidR="005F478F" w:rsidRPr="004A295D">
        <w:rPr>
          <w:rFonts w:ascii="Arial" w:hAnsi="Arial" w:cs="Arial"/>
          <w:bCs/>
          <w:noProof/>
          <w:kern w:val="28"/>
          <w:sz w:val="22"/>
          <w:szCs w:val="20"/>
          <w:lang w:eastAsia="en-US"/>
        </w:rPr>
        <w:t>s ejemplares que le correponden</w:t>
      </w:r>
      <w:r w:rsidR="007B478F" w:rsidRPr="004A295D">
        <w:rPr>
          <w:rFonts w:ascii="Arial" w:hAnsi="Arial" w:cs="Arial"/>
          <w:bCs/>
          <w:noProof/>
          <w:kern w:val="28"/>
          <w:sz w:val="22"/>
          <w:szCs w:val="20"/>
          <w:lang w:eastAsia="en-US"/>
        </w:rPr>
        <w:t>.</w:t>
      </w:r>
    </w:p>
    <w:p w:rsidR="005F478F" w:rsidRPr="004A295D" w:rsidRDefault="005F478F" w:rsidP="005F478F">
      <w:pPr>
        <w:pStyle w:val="Prrafodelista"/>
        <w:widowControl w:val="0"/>
        <w:overflowPunct w:val="0"/>
        <w:autoSpaceDE w:val="0"/>
        <w:autoSpaceDN w:val="0"/>
        <w:adjustRightInd w:val="0"/>
        <w:ind w:left="426"/>
        <w:jc w:val="both"/>
        <w:rPr>
          <w:rFonts w:ascii="Arial" w:hAnsi="Arial" w:cs="Arial"/>
          <w:bCs/>
          <w:noProof/>
          <w:kern w:val="28"/>
          <w:sz w:val="22"/>
          <w:szCs w:val="20"/>
          <w:lang w:eastAsia="en-US"/>
        </w:rPr>
      </w:pPr>
    </w:p>
    <w:p w:rsidR="008A2FB9" w:rsidRPr="00F71B7B" w:rsidRDefault="005F478F"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0"/>
          <w:lang w:eastAsia="en-US"/>
        </w:rPr>
      </w:pPr>
      <w:r w:rsidRPr="00F71B7B">
        <w:rPr>
          <w:rFonts w:ascii="Arial" w:hAnsi="Arial" w:cs="Arial"/>
          <w:bCs/>
          <w:noProof/>
          <w:kern w:val="28"/>
          <w:sz w:val="22"/>
          <w:szCs w:val="20"/>
          <w:lang w:eastAsia="en-US"/>
        </w:rPr>
        <w:t>Resguardar y entregar a “</w:t>
      </w:r>
      <w:r w:rsidR="00A324A0" w:rsidRPr="00F71B7B">
        <w:rPr>
          <w:rFonts w:ascii="Arial" w:hAnsi="Arial" w:cs="Arial"/>
          <w:bCs/>
          <w:noProof/>
          <w:kern w:val="28"/>
          <w:sz w:val="22"/>
          <w:szCs w:val="20"/>
          <w:lang w:eastAsia="en-US"/>
        </w:rPr>
        <w:t>TIRANT LO BLANCH</w:t>
      </w:r>
      <w:r w:rsidRPr="00F71B7B">
        <w:rPr>
          <w:rFonts w:ascii="Arial" w:hAnsi="Arial" w:cs="Arial"/>
          <w:bCs/>
          <w:noProof/>
          <w:kern w:val="28"/>
          <w:sz w:val="22"/>
          <w:szCs w:val="20"/>
          <w:lang w:eastAsia="en-US"/>
        </w:rPr>
        <w:t xml:space="preserve">” la garantía que ésta presente y a que se refiere la cláusula </w:t>
      </w:r>
      <w:r w:rsidR="00970BC3" w:rsidRPr="00F71B7B">
        <w:rPr>
          <w:rFonts w:ascii="Arial" w:hAnsi="Arial" w:cs="Arial"/>
          <w:bCs/>
          <w:noProof/>
          <w:kern w:val="28"/>
          <w:sz w:val="22"/>
          <w:szCs w:val="20"/>
          <w:lang w:eastAsia="en-US"/>
        </w:rPr>
        <w:t>octava</w:t>
      </w:r>
      <w:r w:rsidRPr="00F71B7B">
        <w:rPr>
          <w:rFonts w:ascii="Arial" w:hAnsi="Arial" w:cs="Arial"/>
          <w:bCs/>
          <w:noProof/>
          <w:kern w:val="28"/>
          <w:sz w:val="22"/>
          <w:szCs w:val="20"/>
          <w:lang w:eastAsia="en-US"/>
        </w:rPr>
        <w:t xml:space="preserve">, numeral </w:t>
      </w:r>
      <w:r w:rsidR="00785E6D" w:rsidRPr="00F71B7B">
        <w:rPr>
          <w:rFonts w:ascii="Arial" w:hAnsi="Arial" w:cs="Arial"/>
          <w:bCs/>
          <w:noProof/>
          <w:kern w:val="28"/>
          <w:sz w:val="22"/>
          <w:szCs w:val="20"/>
          <w:lang w:eastAsia="en-US"/>
        </w:rPr>
        <w:t>7</w:t>
      </w:r>
      <w:r w:rsidRPr="00F71B7B">
        <w:rPr>
          <w:rFonts w:ascii="Arial" w:hAnsi="Arial" w:cs="Arial"/>
          <w:bCs/>
          <w:noProof/>
          <w:kern w:val="28"/>
          <w:sz w:val="22"/>
          <w:szCs w:val="20"/>
          <w:lang w:eastAsia="en-US"/>
        </w:rPr>
        <w:t>, una vez realizado el</w:t>
      </w:r>
      <w:r w:rsidR="00CA5741" w:rsidRPr="00F71B7B">
        <w:rPr>
          <w:rFonts w:ascii="Arial" w:hAnsi="Arial" w:cs="Arial"/>
          <w:bCs/>
          <w:noProof/>
          <w:kern w:val="28"/>
          <w:sz w:val="22"/>
          <w:szCs w:val="20"/>
          <w:lang w:eastAsia="en-US"/>
        </w:rPr>
        <w:t xml:space="preserve"> primer</w:t>
      </w:r>
      <w:r w:rsidRPr="00F71B7B">
        <w:rPr>
          <w:rFonts w:ascii="Arial" w:hAnsi="Arial" w:cs="Arial"/>
          <w:bCs/>
          <w:noProof/>
          <w:kern w:val="28"/>
          <w:sz w:val="22"/>
          <w:szCs w:val="20"/>
          <w:lang w:eastAsia="en-US"/>
        </w:rPr>
        <w:t xml:space="preserve"> pago referido en </w:t>
      </w:r>
      <w:r w:rsidR="005E3D89" w:rsidRPr="00F71B7B">
        <w:rPr>
          <w:rFonts w:ascii="Arial" w:hAnsi="Arial" w:cs="Arial"/>
          <w:bCs/>
          <w:noProof/>
          <w:kern w:val="28"/>
          <w:sz w:val="22"/>
          <w:szCs w:val="20"/>
        </w:rPr>
        <w:t xml:space="preserve">el numeral 1 de </w:t>
      </w:r>
      <w:r w:rsidRPr="00F71B7B">
        <w:rPr>
          <w:rFonts w:ascii="Arial" w:hAnsi="Arial" w:cs="Arial"/>
          <w:bCs/>
          <w:noProof/>
          <w:kern w:val="28"/>
          <w:sz w:val="22"/>
          <w:szCs w:val="20"/>
          <w:lang w:eastAsia="en-US"/>
        </w:rPr>
        <w:t>esta cláusula.</w:t>
      </w:r>
    </w:p>
    <w:p w:rsidR="00502064" w:rsidRPr="004A295D" w:rsidRDefault="00502064" w:rsidP="00E06B4E">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C1041E" w:rsidRPr="004A295D" w:rsidRDefault="00D051B9" w:rsidP="00C1041E">
      <w:pPr>
        <w:widowControl w:val="0"/>
        <w:tabs>
          <w:tab w:val="left" w:pos="993"/>
        </w:tabs>
        <w:overflowPunct w:val="0"/>
        <w:autoSpaceDE w:val="0"/>
        <w:autoSpaceDN w:val="0"/>
        <w:adjustRightInd w:val="0"/>
        <w:jc w:val="both"/>
        <w:rPr>
          <w:rFonts w:ascii="Arial" w:hAnsi="Arial" w:cs="Arial"/>
          <w:bCs/>
          <w:noProof/>
          <w:spacing w:val="-10"/>
          <w:kern w:val="28"/>
          <w:sz w:val="22"/>
          <w:szCs w:val="20"/>
          <w:lang w:eastAsia="en-US"/>
        </w:rPr>
      </w:pPr>
      <w:r w:rsidRPr="004A295D">
        <w:rPr>
          <w:rFonts w:ascii="Arial" w:hAnsi="Arial" w:cs="Arial"/>
          <w:b/>
          <w:bCs/>
          <w:noProof/>
          <w:spacing w:val="-10"/>
          <w:kern w:val="28"/>
          <w:sz w:val="22"/>
          <w:szCs w:val="20"/>
          <w:lang w:eastAsia="en-US"/>
        </w:rPr>
        <w:t>OCTAVA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C1041E" w:rsidRPr="004A295D">
        <w:rPr>
          <w:rFonts w:ascii="Arial" w:hAnsi="Arial" w:cs="Arial"/>
          <w:b/>
          <w:bCs/>
          <w:noProof/>
          <w:spacing w:val="-10"/>
          <w:kern w:val="28"/>
          <w:sz w:val="22"/>
          <w:szCs w:val="20"/>
          <w:lang w:eastAsia="en-US"/>
        </w:rPr>
        <w:t>OBLIGACIONES DE “</w:t>
      </w:r>
      <w:r w:rsidR="00A324A0" w:rsidRPr="004A295D">
        <w:rPr>
          <w:rFonts w:ascii="Arial" w:hAnsi="Arial" w:cs="Arial"/>
          <w:b/>
          <w:bCs/>
          <w:noProof/>
          <w:kern w:val="28"/>
          <w:sz w:val="22"/>
          <w:szCs w:val="20"/>
          <w:lang w:eastAsia="en-US"/>
        </w:rPr>
        <w:t>TIRANT LO BLANCH</w:t>
      </w:r>
      <w:r w:rsidR="00C1041E" w:rsidRPr="004A295D">
        <w:rPr>
          <w:rFonts w:ascii="Arial" w:hAnsi="Arial" w:cs="Arial"/>
          <w:b/>
          <w:bCs/>
          <w:noProof/>
          <w:spacing w:val="-10"/>
          <w:kern w:val="28"/>
          <w:sz w:val="22"/>
          <w:szCs w:val="20"/>
          <w:lang w:eastAsia="en-US"/>
        </w:rPr>
        <w:t>”.</w:t>
      </w:r>
    </w:p>
    <w:p w:rsidR="00616328" w:rsidRPr="004A295D" w:rsidRDefault="00616328"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p w:rsidR="00C1041E" w:rsidRPr="004A295D"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Para el buen cumplimiento del objeto del presente Contrato, </w:t>
      </w:r>
      <w:r w:rsidRPr="004A295D">
        <w:rPr>
          <w:rFonts w:ascii="Arial" w:hAnsi="Arial" w:cs="Arial"/>
          <w:bCs/>
          <w:noProof/>
          <w:spacing w:val="-10"/>
          <w:kern w:val="28"/>
          <w:sz w:val="22"/>
          <w:szCs w:val="20"/>
          <w:lang w:eastAsia="en-US"/>
        </w:rPr>
        <w:t>“</w:t>
      </w:r>
      <w:r w:rsidR="008113C7" w:rsidRPr="004A295D">
        <w:rPr>
          <w:rFonts w:ascii="Arial" w:hAnsi="Arial" w:cs="Arial"/>
          <w:bCs/>
          <w:noProof/>
          <w:spacing w:val="-10"/>
          <w:kern w:val="28"/>
          <w:sz w:val="22"/>
          <w:szCs w:val="20"/>
          <w:lang w:eastAsia="en-US"/>
        </w:rPr>
        <w:t>TIRANT LO BLANCH</w:t>
      </w:r>
      <w:r w:rsidRPr="004A295D">
        <w:rPr>
          <w:rFonts w:ascii="Arial" w:hAnsi="Arial" w:cs="Arial"/>
          <w:bCs/>
          <w:noProof/>
          <w:spacing w:val="-10"/>
          <w:kern w:val="28"/>
          <w:sz w:val="22"/>
          <w:szCs w:val="20"/>
          <w:lang w:eastAsia="en-US"/>
        </w:rPr>
        <w:t>”</w:t>
      </w:r>
      <w:r w:rsidRPr="004A295D">
        <w:rPr>
          <w:rFonts w:ascii="Arial" w:hAnsi="Arial" w:cs="Arial"/>
          <w:bCs/>
          <w:noProof/>
          <w:kern w:val="28"/>
          <w:sz w:val="22"/>
          <w:szCs w:val="20"/>
          <w:lang w:eastAsia="en-US"/>
        </w:rPr>
        <w:t xml:space="preserve"> se obliga a:</w:t>
      </w:r>
    </w:p>
    <w:p w:rsidR="00C1041E" w:rsidRPr="004A295D" w:rsidRDefault="00C1041E" w:rsidP="00C1041E">
      <w:pPr>
        <w:widowControl w:val="0"/>
        <w:tabs>
          <w:tab w:val="left" w:pos="993"/>
        </w:tabs>
        <w:overflowPunct w:val="0"/>
        <w:autoSpaceDE w:val="0"/>
        <w:autoSpaceDN w:val="0"/>
        <w:adjustRightInd w:val="0"/>
        <w:ind w:left="360"/>
        <w:jc w:val="both"/>
        <w:rPr>
          <w:rFonts w:ascii="Arial" w:hAnsi="Arial" w:cs="Arial"/>
          <w:bCs/>
          <w:noProof/>
          <w:kern w:val="28"/>
          <w:sz w:val="22"/>
          <w:szCs w:val="16"/>
          <w:lang w:eastAsia="en-US"/>
        </w:rPr>
      </w:pPr>
    </w:p>
    <w:p w:rsidR="004C38A6" w:rsidRPr="004A295D" w:rsidRDefault="004C38A6" w:rsidP="004C38A6">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val="es-ES_tradnl" w:eastAsia="en-US"/>
        </w:rPr>
      </w:pPr>
      <w:r w:rsidRPr="004A295D">
        <w:rPr>
          <w:rFonts w:ascii="Arial" w:hAnsi="Arial" w:cs="Arial"/>
          <w:bCs/>
          <w:noProof/>
          <w:kern w:val="28"/>
          <w:sz w:val="22"/>
          <w:szCs w:val="20"/>
          <w:lang w:eastAsia="en-US"/>
        </w:rPr>
        <w:t xml:space="preserve">Asumir la responsabilidad del cuidado de la corrección de estilo, así como del diseño y formación de </w:t>
      </w:r>
      <w:r w:rsidRPr="004A295D">
        <w:rPr>
          <w:rFonts w:ascii="Arial" w:hAnsi="Arial" w:cs="Arial"/>
          <w:bCs/>
          <w:noProof/>
          <w:spacing w:val="-10"/>
          <w:kern w:val="28"/>
          <w:sz w:val="22"/>
          <w:szCs w:val="20"/>
          <w:lang w:eastAsia="en-US"/>
        </w:rPr>
        <w:t xml:space="preserve">“LA OBRA”, </w:t>
      </w:r>
      <w:r w:rsidRPr="004A295D">
        <w:rPr>
          <w:rFonts w:ascii="Arial" w:hAnsi="Arial" w:cs="Arial"/>
          <w:bCs/>
          <w:noProof/>
          <w:kern w:val="28"/>
          <w:sz w:val="22"/>
          <w:szCs w:val="20"/>
          <w:lang w:eastAsia="en-US"/>
        </w:rPr>
        <w:t>lecturas, pruebas y diseño de forros e impresión</w:t>
      </w:r>
      <w:r w:rsidR="007E08A5" w:rsidRPr="004A295D">
        <w:rPr>
          <w:rFonts w:ascii="Arial" w:hAnsi="Arial" w:cs="Arial"/>
          <w:bCs/>
          <w:noProof/>
          <w:kern w:val="28"/>
          <w:sz w:val="22"/>
          <w:szCs w:val="20"/>
          <w:lang w:eastAsia="en-US"/>
        </w:rPr>
        <w:t>.</w:t>
      </w:r>
    </w:p>
    <w:p w:rsidR="00C1041E" w:rsidRPr="004A295D"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0"/>
          <w:lang w:val="es-ES_tradnl" w:eastAsia="en-US"/>
        </w:rPr>
      </w:pPr>
    </w:p>
    <w:p w:rsidR="00C514AC" w:rsidRPr="004A295D"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val="es-ES_tradnl" w:eastAsia="en-US"/>
        </w:rPr>
        <w:t>Supervisar la calidad de la producción de “LA OBRA”.</w:t>
      </w:r>
    </w:p>
    <w:p w:rsidR="00C1041E" w:rsidRPr="004A295D" w:rsidRDefault="00C1041E" w:rsidP="00C514AC">
      <w:pPr>
        <w:widowControl w:val="0"/>
        <w:overflowPunct w:val="0"/>
        <w:autoSpaceDE w:val="0"/>
        <w:autoSpaceDN w:val="0"/>
        <w:adjustRightInd w:val="0"/>
        <w:jc w:val="both"/>
        <w:rPr>
          <w:rFonts w:ascii="Arial" w:hAnsi="Arial" w:cs="Arial"/>
          <w:bCs/>
          <w:noProof/>
          <w:kern w:val="28"/>
          <w:sz w:val="22"/>
          <w:szCs w:val="20"/>
          <w:lang w:eastAsia="en-US"/>
        </w:rPr>
      </w:pPr>
    </w:p>
    <w:p w:rsidR="00347926" w:rsidRPr="004A295D" w:rsidRDefault="00C1041E" w:rsidP="00C514AC">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Turnar </w:t>
      </w:r>
      <w:r w:rsidR="00C253FA" w:rsidRPr="004A295D">
        <w:rPr>
          <w:rFonts w:ascii="Arial" w:hAnsi="Arial" w:cs="Arial"/>
          <w:bCs/>
          <w:noProof/>
          <w:kern w:val="28"/>
          <w:sz w:val="22"/>
          <w:szCs w:val="20"/>
          <w:lang w:eastAsia="en-US"/>
        </w:rPr>
        <w:t>para</w:t>
      </w:r>
      <w:r w:rsidRPr="004A295D">
        <w:rPr>
          <w:rFonts w:ascii="Arial" w:hAnsi="Arial" w:cs="Arial"/>
          <w:bCs/>
          <w:noProof/>
          <w:kern w:val="28"/>
          <w:sz w:val="22"/>
          <w:szCs w:val="20"/>
          <w:lang w:eastAsia="en-US"/>
        </w:rPr>
        <w:t xml:space="preserve"> Visto Bueno de </w:t>
      </w:r>
      <w:r w:rsidR="00F518E2" w:rsidRPr="004A295D">
        <w:rPr>
          <w:rFonts w:ascii="Arial" w:hAnsi="Arial" w:cs="Arial"/>
          <w:bCs/>
          <w:noProof/>
          <w:spacing w:val="-10"/>
          <w:kern w:val="28"/>
          <w:sz w:val="22"/>
          <w:szCs w:val="20"/>
          <w:lang w:eastAsia="en-US"/>
        </w:rPr>
        <w:t>“EL INSTITUTO”</w:t>
      </w:r>
      <w:r w:rsidR="00616328" w:rsidRPr="004A295D">
        <w:rPr>
          <w:rFonts w:ascii="Arial" w:hAnsi="Arial" w:cs="Arial"/>
          <w:bCs/>
          <w:noProof/>
          <w:spacing w:val="-10"/>
          <w:kern w:val="28"/>
          <w:sz w:val="22"/>
          <w:szCs w:val="20"/>
          <w:lang w:eastAsia="en-US"/>
        </w:rPr>
        <w:t xml:space="preserve"> y “EL AUTOR”</w:t>
      </w:r>
      <w:r w:rsidRPr="004A295D">
        <w:rPr>
          <w:rFonts w:ascii="Arial" w:hAnsi="Arial" w:cs="Arial"/>
          <w:bCs/>
          <w:noProof/>
          <w:kern w:val="28"/>
          <w:sz w:val="22"/>
          <w:szCs w:val="20"/>
          <w:lang w:eastAsia="en-US"/>
        </w:rPr>
        <w:t xml:space="preserve"> la página legal y forros de “LA OBRA” antes de su impresión final</w:t>
      </w:r>
      <w:r w:rsidR="00933494" w:rsidRPr="004A295D">
        <w:rPr>
          <w:rFonts w:ascii="Arial" w:hAnsi="Arial" w:cs="Arial"/>
          <w:bCs/>
          <w:noProof/>
          <w:kern w:val="28"/>
          <w:sz w:val="22"/>
          <w:szCs w:val="20"/>
          <w:lang w:eastAsia="en-US"/>
        </w:rPr>
        <w:t xml:space="preserve"> en el correo electrónico que se señale para tal efecto</w:t>
      </w:r>
      <w:r w:rsidRPr="004A295D">
        <w:rPr>
          <w:rFonts w:ascii="Arial" w:hAnsi="Arial" w:cs="Arial"/>
          <w:bCs/>
          <w:noProof/>
          <w:kern w:val="28"/>
          <w:sz w:val="22"/>
          <w:szCs w:val="20"/>
          <w:lang w:eastAsia="en-US"/>
        </w:rPr>
        <w:t>, y atender las observaciones que hubiere.</w:t>
      </w:r>
    </w:p>
    <w:p w:rsidR="00C1041E" w:rsidRPr="004A295D" w:rsidRDefault="00C1041E" w:rsidP="00347926">
      <w:pPr>
        <w:widowControl w:val="0"/>
        <w:overflowPunct w:val="0"/>
        <w:autoSpaceDE w:val="0"/>
        <w:autoSpaceDN w:val="0"/>
        <w:adjustRightInd w:val="0"/>
        <w:jc w:val="both"/>
        <w:rPr>
          <w:rFonts w:ascii="Arial" w:hAnsi="Arial" w:cs="Arial"/>
          <w:bCs/>
          <w:noProof/>
          <w:kern w:val="28"/>
          <w:sz w:val="22"/>
          <w:szCs w:val="20"/>
          <w:lang w:eastAsia="en-US"/>
        </w:rPr>
      </w:pPr>
    </w:p>
    <w:p w:rsidR="00C514AC" w:rsidRPr="004A295D"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Incluir en portada, portadilla o lomo de </w:t>
      </w:r>
      <w:r w:rsidRPr="004A295D">
        <w:rPr>
          <w:rFonts w:ascii="Arial" w:hAnsi="Arial" w:cs="Arial"/>
          <w:bCs/>
          <w:noProof/>
          <w:spacing w:val="-10"/>
          <w:kern w:val="28"/>
          <w:sz w:val="22"/>
          <w:szCs w:val="20"/>
          <w:lang w:eastAsia="en-US"/>
        </w:rPr>
        <w:t>“LA OBRA”</w:t>
      </w:r>
      <w:r w:rsidRPr="004A295D">
        <w:rPr>
          <w:rFonts w:ascii="Arial" w:hAnsi="Arial" w:cs="Arial"/>
          <w:bCs/>
          <w:noProof/>
          <w:kern w:val="28"/>
          <w:sz w:val="22"/>
          <w:szCs w:val="20"/>
          <w:lang w:eastAsia="en-US"/>
        </w:rPr>
        <w:t xml:space="preserve">, el logotipo de </w:t>
      </w:r>
      <w:r w:rsidRPr="004A295D">
        <w:rPr>
          <w:rFonts w:ascii="Arial" w:hAnsi="Arial" w:cs="Arial"/>
          <w:bCs/>
          <w:noProof/>
          <w:spacing w:val="-10"/>
          <w:kern w:val="28"/>
          <w:sz w:val="22"/>
          <w:szCs w:val="20"/>
          <w:lang w:eastAsia="en-US"/>
        </w:rPr>
        <w:t>“</w:t>
      </w:r>
      <w:r w:rsidR="00A324A0" w:rsidRPr="004A295D">
        <w:rPr>
          <w:rFonts w:ascii="Arial" w:hAnsi="Arial" w:cs="Arial"/>
          <w:bCs/>
          <w:noProof/>
          <w:kern w:val="28"/>
          <w:sz w:val="22"/>
          <w:szCs w:val="20"/>
          <w:lang w:eastAsia="en-US"/>
        </w:rPr>
        <w:t>TIRANT LO BLANCH</w:t>
      </w:r>
      <w:r w:rsidRPr="004A295D">
        <w:rPr>
          <w:rFonts w:ascii="Arial" w:hAnsi="Arial" w:cs="Arial"/>
          <w:bCs/>
          <w:noProof/>
          <w:spacing w:val="-10"/>
          <w:kern w:val="28"/>
          <w:sz w:val="22"/>
          <w:szCs w:val="20"/>
          <w:lang w:eastAsia="en-US"/>
        </w:rPr>
        <w:t>”</w:t>
      </w:r>
      <w:r w:rsidRPr="004A295D">
        <w:rPr>
          <w:rFonts w:ascii="Arial" w:hAnsi="Arial" w:cs="Arial"/>
          <w:bCs/>
          <w:noProof/>
          <w:kern w:val="28"/>
          <w:sz w:val="22"/>
          <w:szCs w:val="20"/>
          <w:lang w:eastAsia="en-US"/>
        </w:rPr>
        <w:t xml:space="preserve"> en tamaño similar e igual jerarquía que el logotipo de </w:t>
      </w:r>
      <w:r w:rsidRPr="004A295D">
        <w:rPr>
          <w:rFonts w:ascii="Arial" w:hAnsi="Arial" w:cs="Arial"/>
          <w:bCs/>
          <w:noProof/>
          <w:spacing w:val="-10"/>
          <w:kern w:val="28"/>
          <w:sz w:val="22"/>
          <w:szCs w:val="20"/>
          <w:lang w:eastAsia="en-US"/>
        </w:rPr>
        <w:t>“</w:t>
      </w:r>
      <w:r w:rsidR="00616328" w:rsidRPr="004A295D">
        <w:rPr>
          <w:rFonts w:ascii="Arial" w:hAnsi="Arial" w:cs="Arial"/>
          <w:bCs/>
          <w:noProof/>
          <w:spacing w:val="-10"/>
          <w:kern w:val="28"/>
          <w:sz w:val="22"/>
          <w:szCs w:val="20"/>
          <w:lang w:eastAsia="en-US"/>
        </w:rPr>
        <w:t>EL INSTITUTO</w:t>
      </w:r>
      <w:r w:rsidRPr="004A295D">
        <w:rPr>
          <w:rFonts w:ascii="Arial" w:hAnsi="Arial" w:cs="Arial"/>
          <w:bCs/>
          <w:noProof/>
          <w:spacing w:val="-10"/>
          <w:kern w:val="28"/>
          <w:sz w:val="22"/>
          <w:szCs w:val="20"/>
          <w:lang w:eastAsia="en-US"/>
        </w:rPr>
        <w:t>”.</w:t>
      </w:r>
    </w:p>
    <w:p w:rsidR="00C1041E" w:rsidRPr="004A295D" w:rsidRDefault="00C1041E" w:rsidP="00C514AC">
      <w:pPr>
        <w:widowControl w:val="0"/>
        <w:overflowPunct w:val="0"/>
        <w:autoSpaceDE w:val="0"/>
        <w:autoSpaceDN w:val="0"/>
        <w:adjustRightInd w:val="0"/>
        <w:jc w:val="both"/>
        <w:rPr>
          <w:rFonts w:ascii="Arial" w:hAnsi="Arial" w:cs="Arial"/>
          <w:bCs/>
          <w:noProof/>
          <w:kern w:val="28"/>
          <w:sz w:val="22"/>
          <w:szCs w:val="20"/>
          <w:lang w:eastAsia="en-US"/>
        </w:rPr>
      </w:pPr>
    </w:p>
    <w:p w:rsidR="004C38A6" w:rsidRPr="004A295D" w:rsidRDefault="00A324A0" w:rsidP="004C38A6">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“TIRANT LO BLANCH” </w:t>
      </w:r>
      <w:r w:rsidR="004C38A6" w:rsidRPr="004A295D">
        <w:rPr>
          <w:rFonts w:ascii="Arial" w:hAnsi="Arial" w:cs="Arial"/>
          <w:bCs/>
          <w:noProof/>
          <w:kern w:val="28"/>
          <w:sz w:val="22"/>
          <w:szCs w:val="20"/>
          <w:lang w:eastAsia="en-US"/>
        </w:rPr>
        <w:t>se compromete a entregar los</w:t>
      </w:r>
      <w:r w:rsidR="001D4B9A" w:rsidRPr="004A295D">
        <w:rPr>
          <w:rFonts w:ascii="Arial" w:hAnsi="Arial" w:cs="Arial"/>
          <w:bCs/>
          <w:noProof/>
          <w:kern w:val="28"/>
          <w:sz w:val="22"/>
          <w:szCs w:val="20"/>
          <w:lang w:eastAsia="en-US"/>
        </w:rPr>
        <w:t xml:space="preserve"> ejemplares que le corresponden</w:t>
      </w:r>
      <w:r w:rsidR="004C38A6" w:rsidRPr="004A295D">
        <w:rPr>
          <w:rFonts w:ascii="Arial" w:hAnsi="Arial" w:cs="Arial"/>
          <w:bCs/>
          <w:noProof/>
          <w:kern w:val="28"/>
          <w:sz w:val="22"/>
          <w:szCs w:val="20"/>
          <w:lang w:eastAsia="en-US"/>
        </w:rPr>
        <w:t xml:space="preserve"> a </w:t>
      </w:r>
      <w:r w:rsidR="00CF093E" w:rsidRPr="004A295D">
        <w:rPr>
          <w:rFonts w:ascii="Arial" w:hAnsi="Arial" w:cs="Arial"/>
          <w:bCs/>
          <w:noProof/>
          <w:spacing w:val="-10"/>
          <w:kern w:val="28"/>
          <w:sz w:val="22"/>
          <w:szCs w:val="20"/>
          <w:lang w:eastAsia="en-US"/>
        </w:rPr>
        <w:t>“EL INSTITUTO”</w:t>
      </w:r>
      <w:r w:rsidR="004C38A6" w:rsidRPr="004A295D">
        <w:rPr>
          <w:rFonts w:ascii="Arial" w:hAnsi="Arial" w:cs="Arial"/>
          <w:bCs/>
          <w:noProof/>
          <w:spacing w:val="-10"/>
          <w:kern w:val="28"/>
          <w:sz w:val="22"/>
          <w:szCs w:val="20"/>
          <w:lang w:eastAsia="en-US"/>
        </w:rPr>
        <w:t xml:space="preserve"> y a “EL AUTOR”</w:t>
      </w:r>
      <w:r w:rsidR="004C38A6" w:rsidRPr="004A295D">
        <w:rPr>
          <w:rFonts w:ascii="Arial" w:hAnsi="Arial" w:cs="Arial"/>
          <w:bCs/>
          <w:noProof/>
          <w:kern w:val="28"/>
          <w:sz w:val="22"/>
          <w:szCs w:val="20"/>
          <w:lang w:eastAsia="en-US"/>
        </w:rPr>
        <w:t xml:space="preserve">, en </w:t>
      </w:r>
      <w:r w:rsidR="0042752B" w:rsidRPr="004A295D">
        <w:rPr>
          <w:rFonts w:ascii="Arial" w:hAnsi="Arial" w:cs="Arial"/>
          <w:bCs/>
          <w:noProof/>
          <w:kern w:val="28"/>
          <w:sz w:val="22"/>
          <w:szCs w:val="20"/>
          <w:lang w:eastAsia="en-US"/>
        </w:rPr>
        <w:t>el domicilio señalado</w:t>
      </w:r>
      <w:r w:rsidR="004C38A6" w:rsidRPr="004A295D">
        <w:rPr>
          <w:rFonts w:ascii="Arial" w:hAnsi="Arial" w:cs="Arial"/>
          <w:bCs/>
          <w:noProof/>
          <w:kern w:val="28"/>
          <w:sz w:val="22"/>
          <w:szCs w:val="20"/>
          <w:lang w:eastAsia="en-US"/>
        </w:rPr>
        <w:t xml:space="preserve"> </w:t>
      </w:r>
      <w:r w:rsidR="0042752B" w:rsidRPr="004A295D">
        <w:rPr>
          <w:rFonts w:ascii="Arial" w:hAnsi="Arial" w:cs="Arial"/>
          <w:bCs/>
          <w:noProof/>
          <w:kern w:val="28"/>
          <w:sz w:val="22"/>
          <w:szCs w:val="20"/>
          <w:lang w:eastAsia="en-US"/>
        </w:rPr>
        <w:t xml:space="preserve">en el numeral </w:t>
      </w:r>
      <w:r w:rsidR="0036073F" w:rsidRPr="004A295D">
        <w:rPr>
          <w:rFonts w:ascii="Arial" w:hAnsi="Arial" w:cs="Arial"/>
          <w:bCs/>
          <w:noProof/>
          <w:kern w:val="28"/>
          <w:sz w:val="22"/>
          <w:szCs w:val="20"/>
          <w:lang w:eastAsia="en-US"/>
        </w:rPr>
        <w:t>8</w:t>
      </w:r>
      <w:r w:rsidR="0042752B" w:rsidRPr="004A295D">
        <w:rPr>
          <w:rFonts w:ascii="Arial" w:hAnsi="Arial" w:cs="Arial"/>
          <w:bCs/>
          <w:noProof/>
          <w:kern w:val="28"/>
          <w:sz w:val="22"/>
          <w:szCs w:val="20"/>
          <w:lang w:eastAsia="en-US"/>
        </w:rPr>
        <w:t xml:space="preserve"> de las declaraciones de “EL INSTITUTO”</w:t>
      </w:r>
      <w:r w:rsidR="001D4B9A" w:rsidRPr="004A295D">
        <w:rPr>
          <w:rFonts w:ascii="Arial" w:hAnsi="Arial" w:cs="Arial"/>
          <w:bCs/>
          <w:noProof/>
          <w:kern w:val="28"/>
          <w:sz w:val="22"/>
          <w:szCs w:val="20"/>
          <w:lang w:eastAsia="en-US"/>
        </w:rPr>
        <w:t xml:space="preserve">, en un plazo </w:t>
      </w:r>
      <w:r w:rsidR="001D4B9A" w:rsidRPr="00EF10EC">
        <w:rPr>
          <w:rFonts w:ascii="Arial" w:hAnsi="Arial" w:cs="Arial"/>
          <w:bCs/>
          <w:noProof/>
          <w:kern w:val="28"/>
          <w:sz w:val="22"/>
          <w:szCs w:val="20"/>
          <w:lang w:eastAsia="en-US"/>
        </w:rPr>
        <w:t>de</w:t>
      </w:r>
      <w:r w:rsidR="0036073F" w:rsidRPr="00EF10EC">
        <w:rPr>
          <w:rFonts w:ascii="Arial" w:hAnsi="Arial" w:cs="Arial"/>
          <w:bCs/>
          <w:noProof/>
          <w:kern w:val="28"/>
          <w:sz w:val="22"/>
          <w:szCs w:val="20"/>
          <w:lang w:eastAsia="en-US"/>
        </w:rPr>
        <w:t xml:space="preserve"> 120</w:t>
      </w:r>
      <w:r w:rsidR="001D4B9A" w:rsidRPr="004A295D">
        <w:rPr>
          <w:rFonts w:ascii="Arial" w:hAnsi="Arial" w:cs="Arial"/>
          <w:bCs/>
          <w:noProof/>
          <w:kern w:val="28"/>
          <w:sz w:val="22"/>
          <w:szCs w:val="20"/>
          <w:lang w:eastAsia="en-US"/>
        </w:rPr>
        <w:t xml:space="preserve"> </w:t>
      </w:r>
      <w:r w:rsidR="00EF10EC">
        <w:rPr>
          <w:rFonts w:ascii="Arial" w:hAnsi="Arial" w:cs="Arial"/>
          <w:bCs/>
          <w:noProof/>
          <w:kern w:val="28"/>
          <w:sz w:val="22"/>
          <w:szCs w:val="20"/>
          <w:lang w:eastAsia="en-US"/>
        </w:rPr>
        <w:t xml:space="preserve">(ciento veinte) </w:t>
      </w:r>
      <w:r w:rsidR="001D4B9A" w:rsidRPr="004A295D">
        <w:rPr>
          <w:rFonts w:ascii="Arial" w:hAnsi="Arial" w:cs="Arial"/>
          <w:bCs/>
          <w:noProof/>
          <w:kern w:val="28"/>
          <w:sz w:val="22"/>
          <w:szCs w:val="20"/>
          <w:lang w:eastAsia="en-US"/>
        </w:rPr>
        <w:t xml:space="preserve">días hábiles contados a partir </w:t>
      </w:r>
      <w:r w:rsidR="00EB1070" w:rsidRPr="004A295D">
        <w:rPr>
          <w:rFonts w:ascii="Arial" w:hAnsi="Arial" w:cs="Arial"/>
          <w:bCs/>
          <w:noProof/>
          <w:kern w:val="28"/>
          <w:sz w:val="22"/>
          <w:szCs w:val="20"/>
          <w:lang w:eastAsia="en-US"/>
        </w:rPr>
        <w:t>de que reciba el primer pago a que se refiere la cláusula séptima, número 1</w:t>
      </w:r>
      <w:r w:rsidR="007E08A5" w:rsidRPr="004A295D">
        <w:rPr>
          <w:rFonts w:ascii="Arial" w:hAnsi="Arial" w:cs="Arial"/>
          <w:bCs/>
          <w:noProof/>
          <w:kern w:val="28"/>
          <w:sz w:val="22"/>
          <w:szCs w:val="20"/>
          <w:lang w:eastAsia="en-US"/>
        </w:rPr>
        <w:t>.</w:t>
      </w:r>
    </w:p>
    <w:p w:rsidR="00C1041E" w:rsidRPr="004A295D" w:rsidRDefault="00C1041E" w:rsidP="0042752B">
      <w:pPr>
        <w:widowControl w:val="0"/>
        <w:overflowPunct w:val="0"/>
        <w:autoSpaceDE w:val="0"/>
        <w:autoSpaceDN w:val="0"/>
        <w:adjustRightInd w:val="0"/>
        <w:jc w:val="both"/>
        <w:rPr>
          <w:rFonts w:ascii="Arial" w:hAnsi="Arial" w:cs="Arial"/>
          <w:bCs/>
          <w:noProof/>
          <w:kern w:val="28"/>
          <w:sz w:val="22"/>
          <w:szCs w:val="20"/>
          <w:lang w:eastAsia="en-US"/>
        </w:rPr>
      </w:pPr>
    </w:p>
    <w:p w:rsidR="007838CD" w:rsidRPr="004A295D"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Realizar los trámites que correspondan para la adquisición y comprobación del Número Internacional Normalizado del Libro (ISBN), a la brevedad posible.</w:t>
      </w:r>
    </w:p>
    <w:p w:rsidR="007838CD" w:rsidRPr="004A295D" w:rsidRDefault="007838CD" w:rsidP="007838CD">
      <w:pPr>
        <w:widowControl w:val="0"/>
        <w:overflowPunct w:val="0"/>
        <w:autoSpaceDE w:val="0"/>
        <w:autoSpaceDN w:val="0"/>
        <w:adjustRightInd w:val="0"/>
        <w:jc w:val="both"/>
        <w:rPr>
          <w:rFonts w:ascii="Arial" w:hAnsi="Arial" w:cs="Arial"/>
          <w:bCs/>
          <w:noProof/>
          <w:kern w:val="28"/>
          <w:sz w:val="22"/>
          <w:szCs w:val="20"/>
          <w:lang w:eastAsia="en-US"/>
        </w:rPr>
      </w:pPr>
    </w:p>
    <w:p w:rsidR="00A26473" w:rsidRPr="001319DC" w:rsidRDefault="007838CD" w:rsidP="00A2647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554C28">
        <w:rPr>
          <w:rFonts w:ascii="Arial" w:hAnsi="Arial" w:cs="Arial"/>
          <w:bCs/>
          <w:noProof/>
          <w:kern w:val="28"/>
          <w:sz w:val="22"/>
          <w:szCs w:val="20"/>
          <w:lang w:eastAsia="en-US"/>
        </w:rPr>
        <w:t xml:space="preserve">Presentar, previamente a la recepción del anticipo que se refiere en la cláusula </w:t>
      </w:r>
      <w:r w:rsidR="001C5268" w:rsidRPr="00554C28">
        <w:rPr>
          <w:rFonts w:ascii="Arial" w:hAnsi="Arial" w:cs="Arial"/>
          <w:bCs/>
          <w:noProof/>
          <w:kern w:val="28"/>
          <w:sz w:val="22"/>
          <w:szCs w:val="20"/>
          <w:lang w:eastAsia="en-US"/>
        </w:rPr>
        <w:t>séptima</w:t>
      </w:r>
      <w:r w:rsidRPr="00554C28">
        <w:rPr>
          <w:rFonts w:ascii="Arial" w:hAnsi="Arial" w:cs="Arial"/>
          <w:bCs/>
          <w:noProof/>
          <w:kern w:val="28"/>
          <w:sz w:val="22"/>
          <w:szCs w:val="20"/>
          <w:lang w:eastAsia="en-US"/>
        </w:rPr>
        <w:t>, nume</w:t>
      </w:r>
      <w:r w:rsidR="00BE5E30" w:rsidRPr="00554C28">
        <w:rPr>
          <w:rFonts w:ascii="Arial" w:hAnsi="Arial" w:cs="Arial"/>
          <w:bCs/>
          <w:noProof/>
          <w:kern w:val="28"/>
          <w:sz w:val="22"/>
          <w:szCs w:val="20"/>
          <w:lang w:eastAsia="en-US"/>
        </w:rPr>
        <w:t>r</w:t>
      </w:r>
      <w:r w:rsidR="00BA2BE6" w:rsidRPr="00554C28">
        <w:rPr>
          <w:rFonts w:ascii="Arial" w:hAnsi="Arial" w:cs="Arial"/>
          <w:bCs/>
          <w:noProof/>
          <w:kern w:val="28"/>
          <w:sz w:val="22"/>
          <w:szCs w:val="20"/>
          <w:lang w:eastAsia="en-US"/>
        </w:rPr>
        <w:t>al 1</w:t>
      </w:r>
      <w:r w:rsidRPr="00554C28">
        <w:rPr>
          <w:rFonts w:ascii="Arial" w:hAnsi="Arial" w:cs="Arial"/>
          <w:bCs/>
          <w:noProof/>
          <w:kern w:val="28"/>
          <w:sz w:val="22"/>
          <w:szCs w:val="20"/>
          <w:lang w:eastAsia="en-US"/>
        </w:rPr>
        <w:t>, garantía por la totalidad del monto de</w:t>
      </w:r>
      <w:r w:rsidR="003543F5" w:rsidRPr="00554C28">
        <w:rPr>
          <w:rFonts w:ascii="Arial" w:hAnsi="Arial" w:cs="Arial"/>
          <w:bCs/>
          <w:noProof/>
          <w:kern w:val="28"/>
          <w:sz w:val="22"/>
          <w:szCs w:val="20"/>
          <w:lang w:eastAsia="en-US"/>
        </w:rPr>
        <w:t xml:space="preserve"> éste</w:t>
      </w:r>
      <w:r w:rsidRPr="00554C28">
        <w:rPr>
          <w:rFonts w:ascii="Arial" w:hAnsi="Arial" w:cs="Arial"/>
          <w:bCs/>
          <w:noProof/>
          <w:kern w:val="28"/>
          <w:sz w:val="22"/>
          <w:szCs w:val="20"/>
          <w:lang w:eastAsia="en-US"/>
        </w:rPr>
        <w:t xml:space="preserve">, a “EL INSTITUTO”, con el objeto de garantizar su debida inversión o su devolución total; misma </w:t>
      </w:r>
      <w:r w:rsidR="003543F5" w:rsidRPr="00554C28">
        <w:rPr>
          <w:rFonts w:ascii="Arial" w:hAnsi="Arial" w:cs="Arial"/>
          <w:bCs/>
          <w:noProof/>
          <w:kern w:val="28"/>
          <w:sz w:val="22"/>
          <w:szCs w:val="20"/>
          <w:lang w:eastAsia="en-US"/>
        </w:rPr>
        <w:t xml:space="preserve">que será devuelta una vez </w:t>
      </w:r>
      <w:r w:rsidR="00191944" w:rsidRPr="00554C28">
        <w:rPr>
          <w:rFonts w:ascii="Arial" w:hAnsi="Arial" w:cs="Arial"/>
          <w:bCs/>
          <w:noProof/>
          <w:kern w:val="28"/>
          <w:sz w:val="22"/>
          <w:szCs w:val="20"/>
          <w:lang w:eastAsia="en-US"/>
        </w:rPr>
        <w:t>liquidada</w:t>
      </w:r>
      <w:r w:rsidR="003543F5" w:rsidRPr="00554C28">
        <w:rPr>
          <w:rFonts w:ascii="Arial" w:hAnsi="Arial" w:cs="Arial"/>
          <w:bCs/>
          <w:noProof/>
          <w:kern w:val="28"/>
          <w:sz w:val="22"/>
          <w:szCs w:val="20"/>
          <w:lang w:eastAsia="en-US"/>
        </w:rPr>
        <w:t>, en su totalidad, la cantidad pactada.</w:t>
      </w:r>
    </w:p>
    <w:p w:rsidR="00721B70" w:rsidRDefault="00F9716C" w:rsidP="00F9716C">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lastRenderedPageBreak/>
        <w:t>Fijar el precio único de venta al público de los ejemplares, de a</w:t>
      </w:r>
      <w:r w:rsidR="00E475C9" w:rsidRPr="004A295D">
        <w:rPr>
          <w:rFonts w:ascii="Arial" w:hAnsi="Arial" w:cs="Arial"/>
          <w:bCs/>
          <w:noProof/>
          <w:kern w:val="28"/>
          <w:sz w:val="22"/>
          <w:szCs w:val="20"/>
          <w:lang w:eastAsia="en-US"/>
        </w:rPr>
        <w:t>cuerdo con la ley en la</w:t>
      </w:r>
      <w:r w:rsidR="001D2CCA" w:rsidRPr="004A295D">
        <w:rPr>
          <w:rFonts w:ascii="Arial" w:hAnsi="Arial" w:cs="Arial"/>
          <w:bCs/>
          <w:noProof/>
          <w:kern w:val="28"/>
          <w:sz w:val="22"/>
          <w:szCs w:val="20"/>
          <w:lang w:eastAsia="en-US"/>
        </w:rPr>
        <w:t xml:space="preserve"> materia</w:t>
      </w:r>
      <w:r w:rsidR="00DA425A">
        <w:rPr>
          <w:rFonts w:ascii="Arial" w:hAnsi="Arial" w:cs="Arial"/>
          <w:bCs/>
          <w:noProof/>
          <w:kern w:val="28"/>
          <w:sz w:val="22"/>
          <w:szCs w:val="20"/>
          <w:lang w:eastAsia="en-US"/>
        </w:rPr>
        <w:t>.</w:t>
      </w:r>
    </w:p>
    <w:p w:rsidR="00721B70" w:rsidRPr="00721B70" w:rsidRDefault="00721B70" w:rsidP="00721B70">
      <w:pPr>
        <w:widowControl w:val="0"/>
        <w:overflowPunct w:val="0"/>
        <w:autoSpaceDE w:val="0"/>
        <w:autoSpaceDN w:val="0"/>
        <w:adjustRightInd w:val="0"/>
        <w:jc w:val="both"/>
        <w:rPr>
          <w:rFonts w:ascii="Arial" w:hAnsi="Arial" w:cs="Arial"/>
          <w:bCs/>
          <w:noProof/>
          <w:kern w:val="28"/>
          <w:sz w:val="22"/>
          <w:szCs w:val="20"/>
          <w:lang w:eastAsia="en-US"/>
        </w:rPr>
      </w:pPr>
    </w:p>
    <w:p w:rsidR="00F9716C" w:rsidRPr="00D5365F" w:rsidRDefault="00721B70" w:rsidP="00F9716C">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0"/>
          <w:lang w:eastAsia="en-US"/>
        </w:rPr>
      </w:pPr>
      <w:r w:rsidRPr="00D5365F">
        <w:rPr>
          <w:rFonts w:ascii="Arial" w:hAnsi="Arial" w:cs="Arial"/>
          <w:bCs/>
          <w:noProof/>
          <w:kern w:val="28"/>
          <w:sz w:val="22"/>
          <w:szCs w:val="20"/>
          <w:lang w:eastAsia="en-US"/>
        </w:rPr>
        <w:t xml:space="preserve">Entregar a “EL INSTITUTO” copia </w:t>
      </w:r>
      <w:r w:rsidR="00FC4A3E" w:rsidRPr="00D5365F">
        <w:rPr>
          <w:rFonts w:ascii="Arial" w:hAnsi="Arial" w:cs="Arial"/>
          <w:bCs/>
          <w:noProof/>
          <w:kern w:val="28"/>
          <w:sz w:val="22"/>
          <w:szCs w:val="20"/>
          <w:lang w:eastAsia="en-US"/>
        </w:rPr>
        <w:t>simple</w:t>
      </w:r>
      <w:r w:rsidRPr="00D5365F">
        <w:rPr>
          <w:rFonts w:ascii="Arial" w:hAnsi="Arial" w:cs="Arial"/>
          <w:bCs/>
          <w:noProof/>
          <w:kern w:val="28"/>
          <w:sz w:val="22"/>
          <w:szCs w:val="20"/>
          <w:lang w:eastAsia="en-US"/>
        </w:rPr>
        <w:t xml:space="preserve"> del documento jurídico a que se refiere la Cláusula Novena, numeral 4.</w:t>
      </w:r>
    </w:p>
    <w:p w:rsidR="00A66C7B" w:rsidRPr="004A295D" w:rsidRDefault="00A66C7B"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A66C7B" w:rsidRPr="004A295D" w:rsidRDefault="00621F86"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r w:rsidRPr="004A295D">
        <w:rPr>
          <w:rFonts w:ascii="Arial" w:hAnsi="Arial" w:cs="Arial"/>
          <w:b/>
          <w:bCs/>
          <w:noProof/>
          <w:kern w:val="28"/>
          <w:sz w:val="22"/>
          <w:szCs w:val="32"/>
          <w:lang w:eastAsia="en-US"/>
        </w:rPr>
        <w:t>NOVENA</w:t>
      </w:r>
      <w:r w:rsidR="00A66C7B" w:rsidRPr="004A295D">
        <w:rPr>
          <w:rFonts w:ascii="Arial" w:hAnsi="Arial" w:cs="Arial"/>
          <w:b/>
          <w:bCs/>
          <w:noProof/>
          <w:kern w:val="28"/>
          <w:sz w:val="22"/>
          <w:szCs w:val="32"/>
          <w:lang w:eastAsia="en-US"/>
        </w:rPr>
        <w:t>. OBLIGACIONES DE “EL AUTOR”.</w:t>
      </w:r>
    </w:p>
    <w:p w:rsidR="00727FFC" w:rsidRPr="004A295D" w:rsidRDefault="00727FFC"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727FFC" w:rsidRPr="004A295D" w:rsidRDefault="00727FFC" w:rsidP="00727FFC">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Para el buen cumplimiento del objeto del presente Contrato, </w:t>
      </w:r>
      <w:r w:rsidRPr="004A295D">
        <w:rPr>
          <w:rFonts w:ascii="Arial" w:hAnsi="Arial" w:cs="Arial"/>
          <w:bCs/>
          <w:noProof/>
          <w:spacing w:val="-10"/>
          <w:kern w:val="28"/>
          <w:sz w:val="22"/>
          <w:szCs w:val="20"/>
          <w:lang w:eastAsia="en-US"/>
        </w:rPr>
        <w:t>“EL AUTOR”</w:t>
      </w:r>
      <w:r w:rsidRPr="004A295D">
        <w:rPr>
          <w:rFonts w:ascii="Arial" w:hAnsi="Arial" w:cs="Arial"/>
          <w:bCs/>
          <w:noProof/>
          <w:kern w:val="28"/>
          <w:sz w:val="22"/>
          <w:szCs w:val="20"/>
          <w:lang w:eastAsia="en-US"/>
        </w:rPr>
        <w:t xml:space="preserve"> se obliga a:</w:t>
      </w:r>
    </w:p>
    <w:p w:rsidR="00A66C7B" w:rsidRPr="004A295D" w:rsidRDefault="00A66C7B" w:rsidP="00A66C7B">
      <w:pPr>
        <w:jc w:val="both"/>
        <w:rPr>
          <w:rFonts w:ascii="Arial" w:hAnsi="Arial" w:cs="Arial"/>
          <w:bCs/>
          <w:noProof/>
          <w:kern w:val="28"/>
          <w:sz w:val="22"/>
          <w:szCs w:val="20"/>
          <w:lang w:eastAsia="en-US"/>
        </w:rPr>
      </w:pPr>
    </w:p>
    <w:p w:rsidR="00727FFC" w:rsidRPr="004A295D" w:rsidRDefault="00727FFC" w:rsidP="00237EE0">
      <w:pPr>
        <w:pStyle w:val="Prrafodelista"/>
        <w:numPr>
          <w:ilvl w:val="0"/>
          <w:numId w:val="17"/>
        </w:numPr>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Entregar</w:t>
      </w:r>
      <w:r w:rsidR="004D2F2B" w:rsidRPr="004A295D">
        <w:rPr>
          <w:rFonts w:ascii="Arial" w:hAnsi="Arial" w:cs="Arial"/>
          <w:bCs/>
          <w:noProof/>
          <w:kern w:val="28"/>
          <w:sz w:val="22"/>
          <w:szCs w:val="20"/>
          <w:lang w:eastAsia="en-US"/>
        </w:rPr>
        <w:t xml:space="preserve"> a “</w:t>
      </w:r>
      <w:r w:rsidR="000F5DF2" w:rsidRPr="004A295D">
        <w:rPr>
          <w:rFonts w:ascii="Arial" w:hAnsi="Arial" w:cs="Arial"/>
          <w:bCs/>
          <w:noProof/>
          <w:kern w:val="28"/>
          <w:sz w:val="22"/>
          <w:szCs w:val="20"/>
          <w:lang w:eastAsia="en-US"/>
        </w:rPr>
        <w:t>TIRANT LO BLANCH</w:t>
      </w:r>
      <w:r w:rsidR="004D2F2B" w:rsidRPr="004A295D">
        <w:rPr>
          <w:rFonts w:ascii="Arial" w:hAnsi="Arial" w:cs="Arial"/>
          <w:bCs/>
          <w:noProof/>
          <w:kern w:val="28"/>
          <w:sz w:val="22"/>
          <w:szCs w:val="20"/>
          <w:lang w:eastAsia="en-US"/>
        </w:rPr>
        <w:t>”</w:t>
      </w:r>
      <w:r w:rsidRPr="004A295D">
        <w:rPr>
          <w:rFonts w:ascii="Arial" w:hAnsi="Arial" w:cs="Arial"/>
          <w:bCs/>
          <w:noProof/>
          <w:kern w:val="28"/>
          <w:sz w:val="22"/>
          <w:szCs w:val="20"/>
          <w:lang w:eastAsia="en-US"/>
        </w:rPr>
        <w:t xml:space="preserve"> la última versión del trabajo en formato electrónico </w:t>
      </w:r>
      <w:r w:rsidR="00237EE0" w:rsidRPr="004A295D">
        <w:rPr>
          <w:rFonts w:ascii="Arial" w:hAnsi="Arial" w:cs="Arial"/>
          <w:bCs/>
          <w:noProof/>
          <w:kern w:val="28"/>
          <w:sz w:val="22"/>
          <w:szCs w:val="20"/>
          <w:lang w:eastAsia="en-US"/>
        </w:rPr>
        <w:t xml:space="preserve">(Word) </w:t>
      </w:r>
      <w:r w:rsidRPr="004A295D">
        <w:rPr>
          <w:rFonts w:ascii="Arial" w:hAnsi="Arial" w:cs="Arial"/>
          <w:bCs/>
          <w:noProof/>
          <w:kern w:val="28"/>
          <w:sz w:val="22"/>
          <w:szCs w:val="20"/>
          <w:lang w:eastAsia="en-US"/>
        </w:rPr>
        <w:t xml:space="preserve">a más tardar </w:t>
      </w:r>
      <w:r w:rsidR="00237EE0" w:rsidRPr="004A295D">
        <w:rPr>
          <w:rFonts w:ascii="Arial" w:hAnsi="Arial" w:cs="Arial"/>
          <w:bCs/>
          <w:noProof/>
          <w:kern w:val="28"/>
          <w:sz w:val="22"/>
          <w:szCs w:val="20"/>
          <w:lang w:eastAsia="en-US"/>
        </w:rPr>
        <w:t>hasta en 10 días naturales tras la firma del presente instrumento jurídico.</w:t>
      </w:r>
    </w:p>
    <w:p w:rsidR="00727FFC" w:rsidRPr="004A295D" w:rsidRDefault="00727FFC" w:rsidP="00727FFC">
      <w:pPr>
        <w:jc w:val="both"/>
        <w:rPr>
          <w:rFonts w:ascii="Arial" w:hAnsi="Arial" w:cs="Arial"/>
          <w:bCs/>
          <w:noProof/>
          <w:kern w:val="28"/>
          <w:sz w:val="22"/>
          <w:szCs w:val="20"/>
          <w:lang w:eastAsia="en-US"/>
        </w:rPr>
      </w:pPr>
    </w:p>
    <w:p w:rsidR="00A66C7B" w:rsidRPr="004A295D" w:rsidRDefault="00237EE0" w:rsidP="00727FFC">
      <w:pPr>
        <w:pStyle w:val="Prrafodelista"/>
        <w:numPr>
          <w:ilvl w:val="0"/>
          <w:numId w:val="17"/>
        </w:numPr>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No realizar modificaciones sustanciales a “LA OBRA” una vez entregado el documento original a “TIRANT LO BLANCH”.</w:t>
      </w:r>
    </w:p>
    <w:p w:rsidR="00A66C7B" w:rsidRPr="004A295D" w:rsidRDefault="00A66C7B" w:rsidP="00727FFC">
      <w:pPr>
        <w:ind w:left="426" w:hanging="426"/>
        <w:jc w:val="both"/>
        <w:rPr>
          <w:rFonts w:ascii="Arial" w:hAnsi="Arial" w:cs="Arial"/>
          <w:bCs/>
          <w:noProof/>
          <w:kern w:val="28"/>
          <w:sz w:val="22"/>
          <w:szCs w:val="20"/>
          <w:lang w:eastAsia="en-US"/>
        </w:rPr>
      </w:pPr>
    </w:p>
    <w:p w:rsidR="00A6410C" w:rsidRDefault="00237EE0" w:rsidP="00727FFC">
      <w:pPr>
        <w:pStyle w:val="Prrafodelista"/>
        <w:numPr>
          <w:ilvl w:val="0"/>
          <w:numId w:val="17"/>
        </w:numPr>
        <w:ind w:left="426" w:hanging="426"/>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Realizar la revisión de hasta dos documentos de prueba de “LA OBRA” enviados por producción y dar </w:t>
      </w:r>
      <w:r w:rsidR="00A66C7B" w:rsidRPr="004A295D">
        <w:rPr>
          <w:rFonts w:ascii="Arial" w:hAnsi="Arial" w:cs="Arial"/>
          <w:bCs/>
          <w:noProof/>
          <w:kern w:val="28"/>
          <w:sz w:val="22"/>
          <w:szCs w:val="20"/>
          <w:lang w:eastAsia="en-US"/>
        </w:rPr>
        <w:t>el Visto Bueno a “</w:t>
      </w:r>
      <w:r w:rsidR="00A324A0" w:rsidRPr="004A295D">
        <w:rPr>
          <w:rFonts w:ascii="Arial" w:hAnsi="Arial" w:cs="Arial"/>
          <w:bCs/>
          <w:noProof/>
          <w:kern w:val="28"/>
          <w:sz w:val="22"/>
          <w:szCs w:val="20"/>
          <w:lang w:eastAsia="en-US"/>
        </w:rPr>
        <w:t>TIRANT LO BLANCH</w:t>
      </w:r>
      <w:r w:rsidR="00A66C7B" w:rsidRPr="004A295D">
        <w:rPr>
          <w:rFonts w:ascii="Arial" w:hAnsi="Arial" w:cs="Arial"/>
          <w:bCs/>
          <w:noProof/>
          <w:kern w:val="28"/>
          <w:sz w:val="22"/>
          <w:szCs w:val="20"/>
          <w:lang w:eastAsia="en-US"/>
        </w:rPr>
        <w:t xml:space="preserve">” del </w:t>
      </w:r>
      <w:r w:rsidR="00C253FA" w:rsidRPr="004A295D">
        <w:rPr>
          <w:rFonts w:ascii="Arial" w:hAnsi="Arial" w:cs="Arial"/>
          <w:bCs/>
          <w:noProof/>
          <w:kern w:val="28"/>
          <w:sz w:val="22"/>
          <w:szCs w:val="20"/>
          <w:lang w:eastAsia="en-US"/>
        </w:rPr>
        <w:t>prototipo del libro</w:t>
      </w:r>
      <w:r w:rsidR="00A66C7B" w:rsidRPr="004A295D">
        <w:rPr>
          <w:rFonts w:ascii="Arial" w:hAnsi="Arial" w:cs="Arial"/>
          <w:bCs/>
          <w:noProof/>
          <w:kern w:val="28"/>
          <w:sz w:val="22"/>
          <w:szCs w:val="20"/>
          <w:lang w:eastAsia="en-US"/>
        </w:rPr>
        <w:t xml:space="preserve"> con el fin de que ésta proceda con la impresión.</w:t>
      </w:r>
    </w:p>
    <w:p w:rsidR="00A6410C" w:rsidRPr="00A6410C" w:rsidRDefault="00A6410C" w:rsidP="00A6410C">
      <w:pPr>
        <w:jc w:val="both"/>
        <w:rPr>
          <w:rFonts w:ascii="Arial" w:hAnsi="Arial" w:cs="Arial"/>
          <w:bCs/>
          <w:noProof/>
          <w:kern w:val="28"/>
          <w:sz w:val="22"/>
          <w:szCs w:val="20"/>
          <w:lang w:eastAsia="en-US"/>
        </w:rPr>
      </w:pPr>
    </w:p>
    <w:p w:rsidR="00A66C7B" w:rsidRPr="005B60FC" w:rsidRDefault="00A6410C" w:rsidP="00727FFC">
      <w:pPr>
        <w:pStyle w:val="Prrafodelista"/>
        <w:numPr>
          <w:ilvl w:val="0"/>
          <w:numId w:val="17"/>
        </w:numPr>
        <w:ind w:left="426" w:hanging="426"/>
        <w:jc w:val="both"/>
        <w:rPr>
          <w:rFonts w:ascii="Arial" w:hAnsi="Arial" w:cs="Arial"/>
          <w:bCs/>
          <w:noProof/>
          <w:kern w:val="28"/>
          <w:sz w:val="22"/>
          <w:szCs w:val="20"/>
          <w:lang w:eastAsia="en-US"/>
        </w:rPr>
      </w:pPr>
      <w:r w:rsidRPr="005B60FC">
        <w:rPr>
          <w:rFonts w:ascii="Arial" w:hAnsi="Arial" w:cs="Arial"/>
          <w:bCs/>
          <w:noProof/>
          <w:kern w:val="28"/>
          <w:sz w:val="22"/>
          <w:szCs w:val="20"/>
          <w:lang w:eastAsia="en-US"/>
        </w:rPr>
        <w:t>Firmar con “TIRANT LO BLANCH” el correspondiente contrato de derechos de autor.</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DB4AB6" w:rsidRPr="004A295D" w:rsidRDefault="00621F86"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DÉCIMA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GASTOS</w:t>
      </w:r>
      <w:r w:rsidR="00420DB4" w:rsidRPr="004A295D">
        <w:rPr>
          <w:rFonts w:ascii="Arial" w:hAnsi="Arial" w:cs="Arial"/>
          <w:b/>
          <w:bCs/>
          <w:noProof/>
          <w:spacing w:val="-10"/>
          <w:kern w:val="28"/>
          <w:sz w:val="22"/>
          <w:szCs w:val="20"/>
          <w:lang w:eastAsia="en-US"/>
        </w:rPr>
        <w:t>.</w:t>
      </w:r>
    </w:p>
    <w:p w:rsidR="007B179F" w:rsidRPr="004A295D" w:rsidRDefault="007B179F"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7B179F" w:rsidRPr="004A295D" w:rsidRDefault="007B179F" w:rsidP="002D2408">
      <w:pPr>
        <w:widowControl w:val="0"/>
        <w:tabs>
          <w:tab w:val="left" w:pos="993"/>
        </w:tabs>
        <w:overflowPunct w:val="0"/>
        <w:autoSpaceDE w:val="0"/>
        <w:autoSpaceDN w:val="0"/>
        <w:adjustRightInd w:val="0"/>
        <w:jc w:val="both"/>
        <w:rPr>
          <w:rFonts w:ascii="Arial" w:hAnsi="Arial" w:cs="Arial"/>
          <w:bCs/>
          <w:noProof/>
          <w:kern w:val="28"/>
          <w:sz w:val="22"/>
          <w:szCs w:val="20"/>
          <w:lang w:val="es-ES_tradnl" w:eastAsia="en-US"/>
        </w:rPr>
      </w:pPr>
      <w:r w:rsidRPr="004A295D">
        <w:rPr>
          <w:rFonts w:ascii="Arial" w:hAnsi="Arial" w:cs="Arial"/>
          <w:bCs/>
          <w:noProof/>
          <w:kern w:val="28"/>
          <w:sz w:val="22"/>
          <w:szCs w:val="20"/>
          <w:lang w:val="es-ES_tradnl" w:eastAsia="en-US"/>
        </w:rPr>
        <w:t xml:space="preserve">En el caso de que los costos y gastos considerados sufran variaciones o incrementos, </w:t>
      </w:r>
      <w:r w:rsidRPr="002A4A71">
        <w:rPr>
          <w:rFonts w:ascii="Arial" w:hAnsi="Arial" w:cs="Arial"/>
          <w:bCs/>
          <w:noProof/>
          <w:kern w:val="28"/>
          <w:sz w:val="22"/>
          <w:szCs w:val="20"/>
          <w:lang w:val="es-ES_tradnl" w:eastAsia="en-US"/>
        </w:rPr>
        <w:t>“LAS PARTES”</w:t>
      </w:r>
      <w:r w:rsidRPr="004A295D">
        <w:rPr>
          <w:rFonts w:ascii="Arial" w:hAnsi="Arial" w:cs="Arial"/>
          <w:bCs/>
          <w:noProof/>
          <w:kern w:val="28"/>
          <w:sz w:val="22"/>
          <w:szCs w:val="20"/>
          <w:lang w:val="es-ES_tradnl" w:eastAsia="en-US"/>
        </w:rPr>
        <w:t xml:space="preserve"> convienen en cubrir dichos costos de común acuerdo.</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DB4AB6" w:rsidRPr="004A295D"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DÉCIMA</w:t>
      </w:r>
      <w:r w:rsidR="00DB210F" w:rsidRPr="004A295D">
        <w:rPr>
          <w:rFonts w:ascii="Arial" w:hAnsi="Arial" w:cs="Arial"/>
          <w:b/>
          <w:bCs/>
          <w:noProof/>
          <w:spacing w:val="-10"/>
          <w:kern w:val="28"/>
          <w:sz w:val="22"/>
          <w:szCs w:val="20"/>
          <w:lang w:eastAsia="en-US"/>
        </w:rPr>
        <w:t xml:space="preserve"> PRIMERA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VIGENCIA</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616328" w:rsidRPr="004A295D" w:rsidRDefault="00E27F62"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El presente c</w:t>
      </w:r>
      <w:r w:rsidR="00502064" w:rsidRPr="004A295D">
        <w:rPr>
          <w:rFonts w:ascii="Arial" w:hAnsi="Arial" w:cs="Arial"/>
          <w:bCs/>
          <w:noProof/>
          <w:kern w:val="28"/>
          <w:sz w:val="22"/>
          <w:szCs w:val="20"/>
          <w:lang w:val="es-MX" w:eastAsia="en-US"/>
        </w:rPr>
        <w:t>ontrato surte sus efectos a partir de la fecha de su firma y fenecerá hasta que se hayan cumplido la totalidad de las obligaciones establecidas en el mismo</w:t>
      </w:r>
      <w:r w:rsidR="00637D0D" w:rsidRPr="004A295D">
        <w:rPr>
          <w:rFonts w:ascii="Arial" w:hAnsi="Arial" w:cs="Arial"/>
          <w:bCs/>
          <w:noProof/>
          <w:kern w:val="28"/>
          <w:sz w:val="22"/>
          <w:szCs w:val="20"/>
          <w:lang w:val="es-MX" w:eastAsia="en-US"/>
        </w:rPr>
        <w:t xml:space="preserve"> y podrá ser prorrogado de manera automática si no existe notificación alguna en contra de las partes por escrito debidamente firmada por quienes se encuentren facultados para ello</w:t>
      </w:r>
      <w:r w:rsidR="00502064" w:rsidRPr="004A295D">
        <w:rPr>
          <w:rFonts w:ascii="Arial" w:hAnsi="Arial" w:cs="Arial"/>
          <w:bCs/>
          <w:noProof/>
          <w:kern w:val="28"/>
          <w:sz w:val="22"/>
          <w:szCs w:val="20"/>
          <w:lang w:val="es-MX" w:eastAsia="en-US"/>
        </w:rPr>
        <w:t xml:space="preserve">. Cualquiera de </w:t>
      </w:r>
      <w:r w:rsidR="00625707" w:rsidRPr="004A295D">
        <w:rPr>
          <w:rFonts w:ascii="Arial" w:hAnsi="Arial" w:cs="Arial"/>
          <w:bCs/>
          <w:noProof/>
          <w:kern w:val="28"/>
          <w:sz w:val="22"/>
          <w:szCs w:val="20"/>
          <w:lang w:val="es-MX" w:eastAsia="en-US"/>
        </w:rPr>
        <w:t>“LAS PARTES”</w:t>
      </w:r>
      <w:r w:rsidR="00502064" w:rsidRPr="004A295D">
        <w:rPr>
          <w:rFonts w:ascii="Arial" w:hAnsi="Arial" w:cs="Arial"/>
          <w:bCs/>
          <w:noProof/>
          <w:kern w:val="28"/>
          <w:sz w:val="22"/>
          <w:szCs w:val="20"/>
          <w:lang w:val="es-MX" w:eastAsia="en-US"/>
        </w:rPr>
        <w:t xml:space="preserve"> podrá dar por </w:t>
      </w:r>
      <w:r w:rsidR="00C97F64" w:rsidRPr="004A295D">
        <w:rPr>
          <w:rFonts w:ascii="Arial" w:hAnsi="Arial" w:cs="Arial"/>
          <w:bCs/>
          <w:noProof/>
          <w:kern w:val="28"/>
          <w:sz w:val="22"/>
          <w:szCs w:val="20"/>
          <w:lang w:val="es-MX" w:eastAsia="en-US"/>
        </w:rPr>
        <w:t>terminado anticipadamente este c</w:t>
      </w:r>
      <w:r w:rsidR="00502064" w:rsidRPr="004A295D">
        <w:rPr>
          <w:rFonts w:ascii="Arial" w:hAnsi="Arial" w:cs="Arial"/>
          <w:bCs/>
          <w:noProof/>
          <w:kern w:val="28"/>
          <w:sz w:val="22"/>
          <w:szCs w:val="20"/>
          <w:lang w:val="es-MX" w:eastAsia="en-US"/>
        </w:rPr>
        <w:t xml:space="preserve">ontrato mediante aviso entregado a la otra parte con por lo menos </w:t>
      </w:r>
      <w:r w:rsidR="00502064" w:rsidRPr="004A295D">
        <w:rPr>
          <w:rFonts w:ascii="Arial" w:hAnsi="Arial" w:cs="Arial"/>
          <w:bCs/>
          <w:noProof/>
          <w:spacing w:val="-20"/>
          <w:kern w:val="28"/>
          <w:sz w:val="22"/>
          <w:szCs w:val="20"/>
          <w:lang w:val="es-MX" w:eastAsia="en-US"/>
        </w:rPr>
        <w:t>30</w:t>
      </w:r>
      <w:r w:rsidR="00502064" w:rsidRPr="004A295D">
        <w:rPr>
          <w:rFonts w:ascii="Arial" w:hAnsi="Arial" w:cs="Arial"/>
          <w:bCs/>
          <w:noProof/>
          <w:kern w:val="28"/>
          <w:sz w:val="22"/>
          <w:szCs w:val="20"/>
          <w:lang w:val="es-MX" w:eastAsia="en-US"/>
        </w:rPr>
        <w:t xml:space="preserve"> (</w:t>
      </w:r>
      <w:r w:rsidR="00F224A0" w:rsidRPr="004A295D">
        <w:rPr>
          <w:rFonts w:ascii="Arial" w:hAnsi="Arial" w:cs="Arial"/>
          <w:bCs/>
          <w:noProof/>
          <w:kern w:val="28"/>
          <w:sz w:val="22"/>
          <w:szCs w:val="20"/>
          <w:lang w:val="es-MX" w:eastAsia="en-US"/>
        </w:rPr>
        <w:t>TREINTA</w:t>
      </w:r>
      <w:r w:rsidR="00502064" w:rsidRPr="004A295D">
        <w:rPr>
          <w:rFonts w:ascii="Arial" w:hAnsi="Arial" w:cs="Arial"/>
          <w:bCs/>
          <w:noProof/>
          <w:kern w:val="28"/>
          <w:sz w:val="22"/>
          <w:szCs w:val="20"/>
          <w:lang w:val="es-MX" w:eastAsia="en-US"/>
        </w:rPr>
        <w:t xml:space="preserve">) días naturales de anticipación a la fecha efectiva de terminación. </w:t>
      </w:r>
      <w:r w:rsidR="00625707" w:rsidRPr="004A295D">
        <w:rPr>
          <w:rFonts w:ascii="Arial" w:hAnsi="Arial" w:cs="Arial"/>
          <w:bCs/>
          <w:noProof/>
          <w:kern w:val="28"/>
          <w:sz w:val="22"/>
          <w:szCs w:val="20"/>
          <w:lang w:val="es-MX" w:eastAsia="en-US"/>
        </w:rPr>
        <w:t>“LAS PARTES”</w:t>
      </w:r>
      <w:r w:rsidR="00502064" w:rsidRPr="004A295D">
        <w:rPr>
          <w:rFonts w:ascii="Arial" w:hAnsi="Arial" w:cs="Arial"/>
          <w:bCs/>
          <w:noProof/>
          <w:kern w:val="28"/>
          <w:sz w:val="22"/>
          <w:szCs w:val="20"/>
          <w:lang w:val="es-MX" w:eastAsia="en-US"/>
        </w:rPr>
        <w:t xml:space="preserve"> se comprometen, en cualquier caso, a cumplir con todas las obligaciones pactadas que se encontraren en desarrollo.</w:t>
      </w:r>
      <w:r w:rsidR="00D11105" w:rsidRPr="004A295D">
        <w:rPr>
          <w:rFonts w:ascii="Arial" w:hAnsi="Arial" w:cs="Arial"/>
          <w:bCs/>
          <w:noProof/>
          <w:kern w:val="28"/>
          <w:sz w:val="22"/>
          <w:szCs w:val="20"/>
          <w:lang w:val="es-MX" w:eastAsia="en-US"/>
        </w:rPr>
        <w:t xml:space="preserve"> </w:t>
      </w:r>
    </w:p>
    <w:p w:rsidR="00C97F64" w:rsidRPr="004A295D" w:rsidRDefault="00C97F64"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C97F64" w:rsidRPr="004A295D" w:rsidRDefault="00C97F64" w:rsidP="00C97F64">
      <w:pPr>
        <w:widowControl w:val="0"/>
        <w:tabs>
          <w:tab w:val="left" w:pos="993"/>
        </w:tabs>
        <w:overflowPunct w:val="0"/>
        <w:autoSpaceDE w:val="0"/>
        <w:autoSpaceDN w:val="0"/>
        <w:adjustRightInd w:val="0"/>
        <w:jc w:val="both"/>
        <w:rPr>
          <w:rFonts w:ascii="Arial" w:hAnsi="Arial" w:cs="Arial"/>
          <w:b/>
          <w:bCs/>
          <w:noProof/>
          <w:kern w:val="28"/>
          <w:sz w:val="22"/>
          <w:szCs w:val="20"/>
          <w:lang w:val="es-MX" w:eastAsia="en-US"/>
        </w:rPr>
      </w:pPr>
      <w:r w:rsidRPr="004A295D">
        <w:rPr>
          <w:rFonts w:ascii="Arial" w:hAnsi="Arial" w:cs="Arial"/>
          <w:b/>
          <w:bCs/>
          <w:noProof/>
          <w:kern w:val="28"/>
          <w:sz w:val="22"/>
          <w:szCs w:val="20"/>
          <w:lang w:val="es-MX" w:eastAsia="en-US"/>
        </w:rPr>
        <w:t>DÉCIMA SEGUNDA. INFORMACIÓN CONFIDENCIAL.</w:t>
      </w:r>
    </w:p>
    <w:p w:rsidR="00C97F64" w:rsidRPr="004A295D" w:rsidRDefault="00C97F64" w:rsidP="00C97F64">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C97F64" w:rsidRPr="004A295D" w:rsidRDefault="00C97F64" w:rsidP="00C97F64">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 xml:space="preserve">“LAS PARTES” reconocen y aceptan que toda la información que sea entregada en virtud del presente </w:t>
      </w:r>
      <w:r w:rsidR="00BF3C73" w:rsidRPr="004A295D">
        <w:rPr>
          <w:rFonts w:ascii="Arial" w:hAnsi="Arial" w:cs="Arial"/>
          <w:bCs/>
          <w:noProof/>
          <w:kern w:val="28"/>
          <w:sz w:val="22"/>
          <w:szCs w:val="20"/>
          <w:lang w:val="es-MX" w:eastAsia="en-US"/>
        </w:rPr>
        <w:t>contrato</w:t>
      </w:r>
      <w:r w:rsidRPr="004A295D">
        <w:rPr>
          <w:rFonts w:ascii="Arial" w:hAnsi="Arial" w:cs="Arial"/>
          <w:bCs/>
          <w:noProof/>
          <w:kern w:val="28"/>
          <w:sz w:val="22"/>
          <w:szCs w:val="20"/>
          <w:lang w:val="es-MX" w:eastAsia="en-US"/>
        </w:rPr>
        <w:t xml:space="preserve"> será confidencial, bien sea que se encuentre escrita en cualquier tipo de documento, grabada o almacenada en memoria o cinta, disco, diskettes, USB, bases de datos del registro u otros medios análogos similares, o sea transmitida oralmente, incluyendo memorandos informativos, documentos descriptivos, análisis, estudios, notas, resúmenes o conclusiones o cualquier otro documento debiendo observar el contenido de las leyes aplicables.</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DB4AB6" w:rsidRPr="004A295D"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DÉCIMA</w:t>
      </w:r>
      <w:r w:rsidR="000C5B17" w:rsidRPr="004A295D">
        <w:rPr>
          <w:rFonts w:ascii="Arial" w:hAnsi="Arial" w:cs="Arial"/>
          <w:b/>
          <w:bCs/>
          <w:noProof/>
          <w:spacing w:val="-10"/>
          <w:kern w:val="28"/>
          <w:sz w:val="22"/>
          <w:szCs w:val="20"/>
          <w:lang w:eastAsia="en-US"/>
        </w:rPr>
        <w:t xml:space="preserve"> </w:t>
      </w:r>
      <w:r w:rsidR="005F78F9" w:rsidRPr="004A295D">
        <w:rPr>
          <w:rFonts w:ascii="Arial" w:hAnsi="Arial" w:cs="Arial"/>
          <w:b/>
          <w:bCs/>
          <w:noProof/>
          <w:spacing w:val="-10"/>
          <w:kern w:val="28"/>
          <w:sz w:val="22"/>
          <w:szCs w:val="20"/>
          <w:lang w:eastAsia="en-US"/>
        </w:rPr>
        <w:t>TERCERA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REPRESENTACIÓN</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Queda en</w:t>
      </w:r>
      <w:r w:rsidR="00E27F62" w:rsidRPr="004A295D">
        <w:rPr>
          <w:rFonts w:ascii="Arial" w:hAnsi="Arial" w:cs="Arial"/>
          <w:bCs/>
          <w:noProof/>
          <w:kern w:val="28"/>
          <w:sz w:val="22"/>
          <w:szCs w:val="20"/>
          <w:lang w:eastAsia="en-US"/>
        </w:rPr>
        <w:t>tendido que cada parte en este c</w:t>
      </w:r>
      <w:r w:rsidRPr="004A295D">
        <w:rPr>
          <w:rFonts w:ascii="Arial" w:hAnsi="Arial" w:cs="Arial"/>
          <w:bCs/>
          <w:noProof/>
          <w:kern w:val="28"/>
          <w:sz w:val="22"/>
          <w:szCs w:val="20"/>
          <w:lang w:eastAsia="en-US"/>
        </w:rPr>
        <w:t xml:space="preserve">ontrato es un contratista independiente y que ninguna </w:t>
      </w:r>
      <w:r w:rsidRPr="004A295D">
        <w:rPr>
          <w:rFonts w:ascii="Arial" w:hAnsi="Arial" w:cs="Arial"/>
          <w:bCs/>
          <w:noProof/>
          <w:kern w:val="28"/>
          <w:sz w:val="22"/>
          <w:szCs w:val="20"/>
          <w:lang w:eastAsia="en-US"/>
        </w:rPr>
        <w:lastRenderedPageBreak/>
        <w:t xml:space="preserve">de ellas es o será considerada como empleado, agente, distribuidor o representante de la otra parte. Ninguna de </w:t>
      </w:r>
      <w:r w:rsidR="00625707" w:rsidRPr="004A295D">
        <w:rPr>
          <w:rFonts w:ascii="Arial" w:hAnsi="Arial" w:cs="Arial"/>
          <w:bCs/>
          <w:noProof/>
          <w:kern w:val="28"/>
          <w:sz w:val="22"/>
          <w:szCs w:val="20"/>
          <w:lang w:eastAsia="en-US"/>
        </w:rPr>
        <w:t>“LAS PARTES”</w:t>
      </w:r>
      <w:r w:rsidRPr="004A295D">
        <w:rPr>
          <w:rFonts w:ascii="Arial" w:hAnsi="Arial" w:cs="Arial"/>
          <w:bCs/>
          <w:noProof/>
          <w:kern w:val="28"/>
          <w:sz w:val="22"/>
          <w:szCs w:val="20"/>
          <w:lang w:eastAsia="en-US"/>
        </w:rPr>
        <w:t xml:space="preserve"> deberá actuar o manifestarse de ninguna forma como agente de la otra parte o de manera alguna asumir o crear ninguna obligación en representación de la otra parte. La celebración del prese</w:t>
      </w:r>
      <w:r w:rsidR="00E27F62" w:rsidRPr="004A295D">
        <w:rPr>
          <w:rFonts w:ascii="Arial" w:hAnsi="Arial" w:cs="Arial"/>
          <w:bCs/>
          <w:noProof/>
          <w:kern w:val="28"/>
          <w:sz w:val="22"/>
          <w:szCs w:val="20"/>
          <w:lang w:eastAsia="en-US"/>
        </w:rPr>
        <w:t>nte c</w:t>
      </w:r>
      <w:r w:rsidRPr="004A295D">
        <w:rPr>
          <w:rFonts w:ascii="Arial" w:hAnsi="Arial" w:cs="Arial"/>
          <w:bCs/>
          <w:noProof/>
          <w:kern w:val="28"/>
          <w:sz w:val="22"/>
          <w:szCs w:val="20"/>
          <w:lang w:eastAsia="en-US"/>
        </w:rPr>
        <w:t xml:space="preserve">ontrato o la prestación de cualquier servicio bajo el mismo, no traerá como resultado ninguna relación laboral entre </w:t>
      </w:r>
      <w:r w:rsidR="00625707" w:rsidRPr="004A295D">
        <w:rPr>
          <w:rFonts w:ascii="Arial" w:hAnsi="Arial" w:cs="Arial"/>
          <w:bCs/>
          <w:noProof/>
          <w:kern w:val="28"/>
          <w:sz w:val="22"/>
          <w:szCs w:val="20"/>
          <w:lang w:eastAsia="en-US"/>
        </w:rPr>
        <w:t>“LAS PARTES”</w:t>
      </w:r>
      <w:r w:rsidRPr="004A295D">
        <w:rPr>
          <w:rFonts w:ascii="Arial" w:hAnsi="Arial" w:cs="Arial"/>
          <w:bCs/>
          <w:noProof/>
          <w:kern w:val="28"/>
          <w:sz w:val="22"/>
          <w:szCs w:val="20"/>
          <w:lang w:eastAsia="en-US"/>
        </w:rPr>
        <w:t xml:space="preserve">. </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DB4AB6" w:rsidRPr="004A295D"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DÉCIMA </w:t>
      </w:r>
      <w:r w:rsidR="005F78F9" w:rsidRPr="004A295D">
        <w:rPr>
          <w:rFonts w:ascii="Arial" w:hAnsi="Arial" w:cs="Arial"/>
          <w:b/>
          <w:bCs/>
          <w:noProof/>
          <w:spacing w:val="-10"/>
          <w:kern w:val="28"/>
          <w:sz w:val="22"/>
          <w:szCs w:val="20"/>
          <w:lang w:eastAsia="en-US"/>
        </w:rPr>
        <w:t>CUARTA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RELACIÓN LABORAL</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625707"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“LAS PARTES”</w:t>
      </w:r>
      <w:r w:rsidR="00E27F62" w:rsidRPr="004A295D">
        <w:rPr>
          <w:rFonts w:ascii="Arial" w:hAnsi="Arial" w:cs="Arial"/>
          <w:bCs/>
          <w:noProof/>
          <w:kern w:val="28"/>
          <w:sz w:val="22"/>
          <w:szCs w:val="20"/>
          <w:lang w:eastAsia="en-US"/>
        </w:rPr>
        <w:t xml:space="preserve"> convienen que este c</w:t>
      </w:r>
      <w:r w:rsidR="00502064" w:rsidRPr="004A295D">
        <w:rPr>
          <w:rFonts w:ascii="Arial" w:hAnsi="Arial" w:cs="Arial"/>
          <w:bCs/>
          <w:noProof/>
          <w:kern w:val="28"/>
          <w:sz w:val="22"/>
          <w:szCs w:val="20"/>
          <w:lang w:eastAsia="en-US"/>
        </w:rPr>
        <w:t xml:space="preserve">ontrato no podrá interpretarse de ninguna manera como constitutivo de ningún tipo de asociación o vínculo de carácter laboral entre </w:t>
      </w:r>
      <w:r w:rsidRPr="004A295D">
        <w:rPr>
          <w:rFonts w:ascii="Arial" w:hAnsi="Arial" w:cs="Arial"/>
          <w:bCs/>
          <w:noProof/>
          <w:kern w:val="28"/>
          <w:sz w:val="22"/>
          <w:szCs w:val="20"/>
          <w:lang w:eastAsia="en-US"/>
        </w:rPr>
        <w:t>“LAS PARTES”</w:t>
      </w:r>
      <w:r w:rsidR="00502064" w:rsidRPr="004A295D">
        <w:rPr>
          <w:rFonts w:ascii="Arial" w:hAnsi="Arial" w:cs="Arial"/>
          <w:bCs/>
          <w:noProof/>
          <w:kern w:val="28"/>
          <w:sz w:val="22"/>
          <w:szCs w:val="20"/>
          <w:lang w:eastAsia="en-US"/>
        </w:rPr>
        <w:t>, y que la relación laboral se mantendrá en todos los casos entre la institución contratante y su personal respectivo, aún en los casos de trabajos realizados conjuntamente y que se desarrollen en las instalaciones o con equipo de cualquiera de las instituciones. En ningún caso podrá considerarse a la otra parte como patrón sustituto, quedando fuera de toda responsabilidad en asuntos relacionados con dicho personal, debiendo la institución que contrató al trabajador de que se trate, sacar en paz y a salvo a la</w:t>
      </w:r>
      <w:r w:rsidR="000859E8" w:rsidRPr="004A295D">
        <w:rPr>
          <w:rFonts w:ascii="Arial" w:hAnsi="Arial" w:cs="Arial"/>
          <w:bCs/>
          <w:noProof/>
          <w:kern w:val="28"/>
          <w:sz w:val="22"/>
          <w:szCs w:val="20"/>
          <w:lang w:eastAsia="en-US"/>
        </w:rPr>
        <w:t>s</w:t>
      </w:r>
      <w:r w:rsidR="00502064" w:rsidRPr="004A295D">
        <w:rPr>
          <w:rFonts w:ascii="Arial" w:hAnsi="Arial" w:cs="Arial"/>
          <w:bCs/>
          <w:noProof/>
          <w:kern w:val="28"/>
          <w:sz w:val="22"/>
          <w:szCs w:val="20"/>
          <w:lang w:eastAsia="en-US"/>
        </w:rPr>
        <w:t xml:space="preserve"> otra</w:t>
      </w:r>
      <w:r w:rsidR="000859E8" w:rsidRPr="004A295D">
        <w:rPr>
          <w:rFonts w:ascii="Arial" w:hAnsi="Arial" w:cs="Arial"/>
          <w:bCs/>
          <w:noProof/>
          <w:kern w:val="28"/>
          <w:sz w:val="22"/>
          <w:szCs w:val="20"/>
          <w:lang w:eastAsia="en-US"/>
        </w:rPr>
        <w:t>s</w:t>
      </w:r>
      <w:r w:rsidR="00502064" w:rsidRPr="004A295D">
        <w:rPr>
          <w:rFonts w:ascii="Arial" w:hAnsi="Arial" w:cs="Arial"/>
          <w:bCs/>
          <w:noProof/>
          <w:kern w:val="28"/>
          <w:sz w:val="22"/>
          <w:szCs w:val="20"/>
          <w:lang w:eastAsia="en-US"/>
        </w:rPr>
        <w:t xml:space="preserve"> instituci</w:t>
      </w:r>
      <w:r w:rsidR="000859E8" w:rsidRPr="004A295D">
        <w:rPr>
          <w:rFonts w:ascii="Arial" w:hAnsi="Arial" w:cs="Arial"/>
          <w:bCs/>
          <w:noProof/>
          <w:kern w:val="28"/>
          <w:sz w:val="22"/>
          <w:szCs w:val="20"/>
          <w:lang w:eastAsia="en-US"/>
        </w:rPr>
        <w:t>o</w:t>
      </w:r>
      <w:r w:rsidR="00502064" w:rsidRPr="004A295D">
        <w:rPr>
          <w:rFonts w:ascii="Arial" w:hAnsi="Arial" w:cs="Arial"/>
          <w:bCs/>
          <w:noProof/>
          <w:kern w:val="28"/>
          <w:sz w:val="22"/>
          <w:szCs w:val="20"/>
          <w:lang w:eastAsia="en-US"/>
        </w:rPr>
        <w:t>n</w:t>
      </w:r>
      <w:r w:rsidR="000859E8" w:rsidRPr="004A295D">
        <w:rPr>
          <w:rFonts w:ascii="Arial" w:hAnsi="Arial" w:cs="Arial"/>
          <w:bCs/>
          <w:noProof/>
          <w:kern w:val="28"/>
          <w:sz w:val="22"/>
          <w:szCs w:val="20"/>
          <w:lang w:eastAsia="en-US"/>
        </w:rPr>
        <w:t>es</w:t>
      </w:r>
      <w:r w:rsidR="00502064" w:rsidRPr="004A295D">
        <w:rPr>
          <w:rFonts w:ascii="Arial" w:hAnsi="Arial" w:cs="Arial"/>
          <w:bCs/>
          <w:noProof/>
          <w:kern w:val="28"/>
          <w:sz w:val="22"/>
          <w:szCs w:val="20"/>
          <w:lang w:eastAsia="en-US"/>
        </w:rPr>
        <w:t xml:space="preserve"> en caso de conflictos laborales provocados por personal </w:t>
      </w:r>
      <w:r w:rsidR="000859E8" w:rsidRPr="004A295D">
        <w:rPr>
          <w:rFonts w:ascii="Arial" w:hAnsi="Arial" w:cs="Arial"/>
          <w:bCs/>
          <w:noProof/>
          <w:kern w:val="28"/>
          <w:sz w:val="22"/>
          <w:szCs w:val="20"/>
          <w:lang w:eastAsia="en-US"/>
        </w:rPr>
        <w:t>del actor</w:t>
      </w:r>
      <w:r w:rsidR="00502064" w:rsidRPr="004A295D">
        <w:rPr>
          <w:rFonts w:ascii="Arial" w:hAnsi="Arial" w:cs="Arial"/>
          <w:bCs/>
          <w:noProof/>
          <w:kern w:val="28"/>
          <w:sz w:val="22"/>
          <w:szCs w:val="20"/>
          <w:lang w:eastAsia="en-US"/>
        </w:rPr>
        <w:t>.</w:t>
      </w:r>
    </w:p>
    <w:p w:rsidR="00511758" w:rsidRPr="004A295D" w:rsidRDefault="00511758"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DB4AB6" w:rsidRPr="004A295D"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DÉCIMA </w:t>
      </w:r>
      <w:r w:rsidR="005F78F9" w:rsidRPr="004A295D">
        <w:rPr>
          <w:rFonts w:ascii="Arial" w:hAnsi="Arial" w:cs="Arial"/>
          <w:b/>
          <w:bCs/>
          <w:noProof/>
          <w:spacing w:val="-10"/>
          <w:kern w:val="28"/>
          <w:sz w:val="22"/>
          <w:szCs w:val="20"/>
          <w:lang w:eastAsia="en-US"/>
        </w:rPr>
        <w:t>QUINTA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REPRESENTACIÓN INSTITUCIONAL</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Para todo lo relacionad</w:t>
      </w:r>
      <w:r w:rsidR="00E27F62" w:rsidRPr="004A295D">
        <w:rPr>
          <w:rFonts w:ascii="Arial" w:hAnsi="Arial" w:cs="Arial"/>
          <w:bCs/>
          <w:noProof/>
          <w:kern w:val="28"/>
          <w:sz w:val="22"/>
          <w:szCs w:val="20"/>
          <w:lang w:eastAsia="en-US"/>
        </w:rPr>
        <w:t>o con el presente c</w:t>
      </w:r>
      <w:r w:rsidRPr="004A295D">
        <w:rPr>
          <w:rFonts w:ascii="Arial" w:hAnsi="Arial" w:cs="Arial"/>
          <w:bCs/>
          <w:noProof/>
          <w:kern w:val="28"/>
          <w:sz w:val="22"/>
          <w:szCs w:val="20"/>
          <w:lang w:eastAsia="en-US"/>
        </w:rPr>
        <w:t xml:space="preserve">ontrato, </w:t>
      </w:r>
      <w:r w:rsidR="00625707" w:rsidRPr="004A295D">
        <w:rPr>
          <w:rFonts w:ascii="Arial" w:hAnsi="Arial" w:cs="Arial"/>
          <w:bCs/>
          <w:noProof/>
          <w:kern w:val="28"/>
          <w:sz w:val="22"/>
          <w:szCs w:val="20"/>
          <w:lang w:eastAsia="en-US"/>
        </w:rPr>
        <w:t>“LAS PARTES”</w:t>
      </w:r>
      <w:r w:rsidRPr="004A295D">
        <w:rPr>
          <w:rFonts w:ascii="Arial" w:hAnsi="Arial" w:cs="Arial"/>
          <w:bCs/>
          <w:noProof/>
          <w:kern w:val="28"/>
          <w:sz w:val="22"/>
          <w:szCs w:val="20"/>
          <w:lang w:eastAsia="en-US"/>
        </w:rPr>
        <w:t xml:space="preserve"> designan a los siguientes </w:t>
      </w:r>
      <w:r w:rsidR="00E63603" w:rsidRPr="004A295D">
        <w:rPr>
          <w:rFonts w:ascii="Arial" w:hAnsi="Arial" w:cs="Arial"/>
          <w:bCs/>
          <w:noProof/>
          <w:kern w:val="28"/>
          <w:sz w:val="22"/>
          <w:szCs w:val="20"/>
          <w:lang w:eastAsia="en-US"/>
        </w:rPr>
        <w:t>representantes operativos</w:t>
      </w:r>
      <w:r w:rsidRPr="004A295D">
        <w:rPr>
          <w:rFonts w:ascii="Arial" w:hAnsi="Arial" w:cs="Arial"/>
          <w:bCs/>
          <w:noProof/>
          <w:kern w:val="28"/>
          <w:sz w:val="22"/>
          <w:szCs w:val="20"/>
          <w:lang w:eastAsia="en-US"/>
        </w:rPr>
        <w:t xml:space="preserve">, y en el futuro a quienes los sustituyan en sus </w:t>
      </w:r>
      <w:r w:rsidR="00E63603" w:rsidRPr="004A295D">
        <w:rPr>
          <w:rFonts w:ascii="Arial" w:hAnsi="Arial" w:cs="Arial"/>
          <w:bCs/>
          <w:noProof/>
          <w:kern w:val="28"/>
          <w:sz w:val="22"/>
          <w:szCs w:val="20"/>
          <w:lang w:eastAsia="en-US"/>
        </w:rPr>
        <w:t>funciones:</w:t>
      </w:r>
    </w:p>
    <w:p w:rsidR="0041279C" w:rsidRPr="004A295D" w:rsidRDefault="0041279C" w:rsidP="002D2408">
      <w:pPr>
        <w:widowControl w:val="0"/>
        <w:tabs>
          <w:tab w:val="left" w:pos="993"/>
        </w:tabs>
        <w:overflowPunct w:val="0"/>
        <w:autoSpaceDE w:val="0"/>
        <w:autoSpaceDN w:val="0"/>
        <w:adjustRightInd w:val="0"/>
        <w:jc w:val="both"/>
        <w:rPr>
          <w:rFonts w:ascii="Arial" w:hAnsi="Arial" w:cs="Arial"/>
          <w:bCs/>
          <w:noProof/>
          <w:kern w:val="28"/>
          <w:sz w:val="22"/>
          <w:szCs w:val="16"/>
          <w:lang w:eastAsia="en-US"/>
        </w:rPr>
      </w:pPr>
    </w:p>
    <w:p w:rsidR="001572B6" w:rsidRPr="004A295D" w:rsidRDefault="00C90217" w:rsidP="00C90217">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 xml:space="preserve">Por “EL </w:t>
      </w:r>
      <w:r w:rsidR="008B3B85" w:rsidRPr="004A295D">
        <w:rPr>
          <w:rFonts w:ascii="Arial" w:hAnsi="Arial" w:cs="Arial"/>
          <w:bCs/>
          <w:noProof/>
          <w:kern w:val="28"/>
          <w:sz w:val="22"/>
          <w:szCs w:val="20"/>
          <w:lang w:eastAsia="en-US"/>
        </w:rPr>
        <w:t>INSTITUTO</w:t>
      </w:r>
      <w:r w:rsidRPr="004A295D">
        <w:rPr>
          <w:rFonts w:ascii="Arial" w:hAnsi="Arial" w:cs="Arial"/>
          <w:bCs/>
          <w:noProof/>
          <w:kern w:val="28"/>
          <w:sz w:val="22"/>
          <w:szCs w:val="20"/>
          <w:lang w:eastAsia="en-US"/>
        </w:rPr>
        <w:t xml:space="preserve">”, </w:t>
      </w:r>
      <w:r w:rsidR="008B3B85" w:rsidRPr="004A295D">
        <w:rPr>
          <w:rFonts w:ascii="Arial" w:hAnsi="Arial" w:cs="Arial"/>
          <w:bCs/>
          <w:noProof/>
          <w:kern w:val="28"/>
          <w:sz w:val="22"/>
          <w:szCs w:val="20"/>
          <w:lang w:eastAsia="en-US"/>
        </w:rPr>
        <w:t xml:space="preserve">al </w:t>
      </w:r>
      <w:r w:rsidR="00CC369C" w:rsidRPr="004A295D">
        <w:rPr>
          <w:rFonts w:ascii="Arial" w:hAnsi="Arial" w:cs="Arial"/>
          <w:bCs/>
          <w:noProof/>
          <w:kern w:val="28"/>
          <w:sz w:val="22"/>
          <w:szCs w:val="20"/>
          <w:lang w:eastAsia="en-US"/>
        </w:rPr>
        <w:t>Jefe</w:t>
      </w:r>
      <w:r w:rsidR="008B3B85" w:rsidRPr="004A295D">
        <w:rPr>
          <w:rFonts w:ascii="Arial" w:hAnsi="Arial" w:cs="Arial"/>
          <w:bCs/>
          <w:noProof/>
          <w:kern w:val="28"/>
          <w:sz w:val="22"/>
          <w:szCs w:val="20"/>
          <w:lang w:eastAsia="en-US"/>
        </w:rPr>
        <w:t xml:space="preserve"> del Centro de Formación y Documentación Electoral, Dr. </w:t>
      </w:r>
      <w:r w:rsidR="00DB4AB6" w:rsidRPr="004A295D">
        <w:rPr>
          <w:rFonts w:ascii="Arial" w:hAnsi="Arial" w:cs="Arial"/>
          <w:bCs/>
          <w:noProof/>
          <w:kern w:val="28"/>
          <w:sz w:val="22"/>
          <w:szCs w:val="20"/>
          <w:lang w:eastAsia="en-US"/>
        </w:rPr>
        <w:t xml:space="preserve">Ranulfo Igor Vivero </w:t>
      </w:r>
      <w:r w:rsidR="00485804">
        <w:rPr>
          <w:rFonts w:ascii="Arial" w:hAnsi="Arial" w:cs="Arial"/>
          <w:bCs/>
          <w:noProof/>
          <w:kern w:val="28"/>
          <w:sz w:val="22"/>
          <w:szCs w:val="20"/>
          <w:lang w:eastAsia="en-US"/>
        </w:rPr>
        <w:t>A</w:t>
      </w:r>
      <w:r w:rsidR="00DB4AB6" w:rsidRPr="004A295D">
        <w:rPr>
          <w:rFonts w:ascii="Arial" w:hAnsi="Arial" w:cs="Arial"/>
          <w:bCs/>
          <w:noProof/>
          <w:kern w:val="28"/>
          <w:sz w:val="22"/>
          <w:szCs w:val="20"/>
          <w:lang w:eastAsia="en-US"/>
        </w:rPr>
        <w:t>vila</w:t>
      </w:r>
      <w:r w:rsidR="008B3B85" w:rsidRPr="004A295D">
        <w:rPr>
          <w:rFonts w:ascii="Arial" w:hAnsi="Arial" w:cs="Arial"/>
          <w:bCs/>
          <w:noProof/>
          <w:kern w:val="28"/>
          <w:sz w:val="22"/>
          <w:szCs w:val="20"/>
          <w:lang w:eastAsia="en-US"/>
        </w:rPr>
        <w:t>.</w:t>
      </w:r>
    </w:p>
    <w:p w:rsidR="00502064" w:rsidRPr="004A295D" w:rsidRDefault="00502064" w:rsidP="002D2408">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p>
    <w:p w:rsidR="008B3B85" w:rsidRPr="004A295D" w:rsidRDefault="008B3B85" w:rsidP="008B3B85">
      <w:pPr>
        <w:widowControl w:val="0"/>
        <w:tabs>
          <w:tab w:val="left" w:pos="426"/>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eastAsia="en-US"/>
        </w:rPr>
        <w:t>Por “</w:t>
      </w:r>
      <w:r w:rsidR="00A324A0" w:rsidRPr="004A295D">
        <w:rPr>
          <w:rFonts w:ascii="Arial" w:hAnsi="Arial" w:cs="Arial"/>
          <w:bCs/>
          <w:noProof/>
          <w:kern w:val="28"/>
          <w:sz w:val="22"/>
          <w:szCs w:val="20"/>
          <w:lang w:eastAsia="en-US"/>
        </w:rPr>
        <w:t>TIRANT LO BLANCH</w:t>
      </w:r>
      <w:r w:rsidRPr="004A295D">
        <w:rPr>
          <w:rFonts w:ascii="Arial" w:hAnsi="Arial" w:cs="Arial"/>
          <w:bCs/>
          <w:noProof/>
          <w:kern w:val="28"/>
          <w:sz w:val="22"/>
          <w:szCs w:val="20"/>
          <w:lang w:eastAsia="en-US"/>
        </w:rPr>
        <w:t xml:space="preserve">”, a </w:t>
      </w:r>
      <w:r w:rsidR="00E266AA" w:rsidRPr="004A295D">
        <w:rPr>
          <w:rFonts w:ascii="Arial" w:hAnsi="Arial" w:cs="Arial"/>
          <w:bCs/>
          <w:noProof/>
          <w:kern w:val="28"/>
          <w:sz w:val="22"/>
          <w:szCs w:val="20"/>
          <w:lang w:eastAsia="en-US"/>
        </w:rPr>
        <w:t>su Director en México, Alejandro Cubí</w:t>
      </w:r>
      <w:r w:rsidR="00C72177" w:rsidRPr="004A295D">
        <w:rPr>
          <w:rFonts w:ascii="Arial" w:hAnsi="Arial" w:cs="Arial"/>
          <w:bCs/>
          <w:noProof/>
          <w:kern w:val="28"/>
          <w:sz w:val="22"/>
          <w:szCs w:val="20"/>
          <w:lang w:eastAsia="en-US"/>
        </w:rPr>
        <w:t>.</w:t>
      </w:r>
    </w:p>
    <w:p w:rsidR="00CB6D2E" w:rsidRPr="004A295D" w:rsidRDefault="00CB6D2E"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0859E8" w:rsidRPr="004A295D" w:rsidRDefault="000859E8" w:rsidP="002D2408">
      <w:pPr>
        <w:widowControl w:val="0"/>
        <w:tabs>
          <w:tab w:val="left" w:pos="993"/>
        </w:tabs>
        <w:overflowPunct w:val="0"/>
        <w:autoSpaceDE w:val="0"/>
        <w:autoSpaceDN w:val="0"/>
        <w:adjustRightInd w:val="0"/>
        <w:jc w:val="both"/>
        <w:rPr>
          <w:rFonts w:ascii="Arial" w:hAnsi="Arial" w:cs="Arial"/>
          <w:bCs/>
          <w:noProof/>
          <w:kern w:val="28"/>
          <w:sz w:val="22"/>
          <w:szCs w:val="32"/>
          <w:lang w:eastAsia="en-US"/>
        </w:rPr>
      </w:pPr>
      <w:r w:rsidRPr="004A295D">
        <w:rPr>
          <w:rFonts w:ascii="Arial" w:hAnsi="Arial" w:cs="Arial"/>
          <w:bCs/>
          <w:noProof/>
          <w:kern w:val="28"/>
          <w:sz w:val="22"/>
          <w:szCs w:val="32"/>
          <w:lang w:eastAsia="en-US"/>
        </w:rPr>
        <w:t>Y “EL AUTOR”.</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616328" w:rsidRPr="004A295D"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DÉCIMA </w:t>
      </w:r>
      <w:r w:rsidR="00E266AA" w:rsidRPr="004A295D">
        <w:rPr>
          <w:rFonts w:ascii="Arial" w:hAnsi="Arial" w:cs="Arial"/>
          <w:b/>
          <w:bCs/>
          <w:noProof/>
          <w:spacing w:val="-10"/>
          <w:kern w:val="28"/>
          <w:sz w:val="22"/>
          <w:szCs w:val="20"/>
          <w:lang w:eastAsia="en-US"/>
        </w:rPr>
        <w:t>SEXTA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RESCISIÓN</w:t>
      </w:r>
      <w:r w:rsidR="00420DB4" w:rsidRPr="004A295D">
        <w:rPr>
          <w:rFonts w:ascii="Arial" w:hAnsi="Arial" w:cs="Arial"/>
          <w:b/>
          <w:bCs/>
          <w:noProof/>
          <w:spacing w:val="-10"/>
          <w:kern w:val="28"/>
          <w:sz w:val="22"/>
          <w:szCs w:val="20"/>
          <w:lang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502064" w:rsidP="002D6909">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 xml:space="preserve">Cualquiera de </w:t>
      </w:r>
      <w:r w:rsidR="00625707" w:rsidRPr="004A295D">
        <w:rPr>
          <w:rFonts w:ascii="Arial" w:hAnsi="Arial" w:cs="Arial"/>
          <w:bCs/>
          <w:noProof/>
          <w:kern w:val="28"/>
          <w:sz w:val="22"/>
          <w:szCs w:val="20"/>
          <w:lang w:val="es-MX" w:eastAsia="en-US"/>
        </w:rPr>
        <w:t>“LAS PARTES”</w:t>
      </w:r>
      <w:r w:rsidR="00E27F62" w:rsidRPr="004A295D">
        <w:rPr>
          <w:rFonts w:ascii="Arial" w:hAnsi="Arial" w:cs="Arial"/>
          <w:bCs/>
          <w:noProof/>
          <w:kern w:val="28"/>
          <w:sz w:val="22"/>
          <w:szCs w:val="20"/>
          <w:lang w:val="es-MX" w:eastAsia="en-US"/>
        </w:rPr>
        <w:t xml:space="preserve"> podrá rescindir el presente c</w:t>
      </w:r>
      <w:r w:rsidRPr="004A295D">
        <w:rPr>
          <w:rFonts w:ascii="Arial" w:hAnsi="Arial" w:cs="Arial"/>
          <w:bCs/>
          <w:noProof/>
          <w:kern w:val="28"/>
          <w:sz w:val="22"/>
          <w:szCs w:val="20"/>
          <w:lang w:val="es-MX" w:eastAsia="en-US"/>
        </w:rPr>
        <w:t xml:space="preserve">ontrato, sin responsabilidad de pleno derecho y sin necesidad de declaración judicial o extrajudicial alguna en caso de que </w:t>
      </w:r>
      <w:r w:rsidR="000859E8" w:rsidRPr="004A295D">
        <w:rPr>
          <w:rFonts w:ascii="Arial" w:hAnsi="Arial" w:cs="Arial"/>
          <w:bCs/>
          <w:noProof/>
          <w:kern w:val="28"/>
          <w:sz w:val="22"/>
          <w:szCs w:val="20"/>
          <w:lang w:val="es-MX" w:eastAsia="en-US"/>
        </w:rPr>
        <w:t>una de las partes</w:t>
      </w:r>
      <w:r w:rsidRPr="004A295D">
        <w:rPr>
          <w:rFonts w:ascii="Arial" w:hAnsi="Arial" w:cs="Arial"/>
          <w:bCs/>
          <w:noProof/>
          <w:kern w:val="28"/>
          <w:sz w:val="22"/>
          <w:szCs w:val="20"/>
          <w:lang w:val="es-MX" w:eastAsia="en-US"/>
        </w:rPr>
        <w:t xml:space="preserve"> incumpla cualquiera de las obligaciones a s</w:t>
      </w:r>
      <w:r w:rsidR="00E27F62" w:rsidRPr="004A295D">
        <w:rPr>
          <w:rFonts w:ascii="Arial" w:hAnsi="Arial" w:cs="Arial"/>
          <w:bCs/>
          <w:noProof/>
          <w:kern w:val="28"/>
          <w:sz w:val="22"/>
          <w:szCs w:val="20"/>
          <w:lang w:val="es-MX" w:eastAsia="en-US"/>
        </w:rPr>
        <w:t>u cargo derivadas del presente c</w:t>
      </w:r>
      <w:r w:rsidRPr="004A295D">
        <w:rPr>
          <w:rFonts w:ascii="Arial" w:hAnsi="Arial" w:cs="Arial"/>
          <w:bCs/>
          <w:noProof/>
          <w:kern w:val="28"/>
          <w:sz w:val="22"/>
          <w:szCs w:val="20"/>
          <w:lang w:val="es-MX" w:eastAsia="en-US"/>
        </w:rPr>
        <w:t xml:space="preserve">ontrato, simplemente dando aviso por escrito con acuse de recibo a la parte que incumplió, con </w:t>
      </w:r>
      <w:r w:rsidRPr="004A295D">
        <w:rPr>
          <w:rFonts w:ascii="Arial" w:hAnsi="Arial" w:cs="Arial"/>
          <w:bCs/>
          <w:noProof/>
          <w:spacing w:val="-20"/>
          <w:kern w:val="28"/>
          <w:sz w:val="22"/>
          <w:szCs w:val="20"/>
          <w:lang w:val="es-MX" w:eastAsia="en-US"/>
        </w:rPr>
        <w:t>30</w:t>
      </w:r>
      <w:r w:rsidRPr="004A295D">
        <w:rPr>
          <w:rFonts w:ascii="Arial" w:hAnsi="Arial" w:cs="Arial"/>
          <w:bCs/>
          <w:noProof/>
          <w:kern w:val="28"/>
          <w:sz w:val="22"/>
          <w:szCs w:val="20"/>
          <w:lang w:val="es-MX" w:eastAsia="en-US"/>
        </w:rPr>
        <w:t xml:space="preserve"> (treinta) días naturales de anticipación a la fecha efectiva de rescisión, sin perjuicio del correspondiente pago por los daños y perjuicios ocasionados.</w:t>
      </w:r>
    </w:p>
    <w:p w:rsidR="00EE2CF2" w:rsidRPr="004A295D" w:rsidRDefault="00EE2CF2"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EE2CF2" w:rsidRPr="004A295D" w:rsidRDefault="00EE2CF2" w:rsidP="00EE2CF2">
      <w:pPr>
        <w:widowControl w:val="0"/>
        <w:tabs>
          <w:tab w:val="left" w:pos="993"/>
        </w:tabs>
        <w:overflowPunct w:val="0"/>
        <w:autoSpaceDE w:val="0"/>
        <w:autoSpaceDN w:val="0"/>
        <w:adjustRightInd w:val="0"/>
        <w:jc w:val="both"/>
        <w:rPr>
          <w:rFonts w:ascii="Arial" w:hAnsi="Arial" w:cs="Arial"/>
          <w:b/>
          <w:bCs/>
          <w:noProof/>
          <w:kern w:val="28"/>
          <w:sz w:val="22"/>
          <w:szCs w:val="20"/>
          <w:lang w:val="es-MX" w:eastAsia="en-US"/>
        </w:rPr>
      </w:pPr>
      <w:r w:rsidRPr="004A295D">
        <w:rPr>
          <w:rFonts w:ascii="Arial" w:hAnsi="Arial" w:cs="Arial"/>
          <w:b/>
          <w:bCs/>
          <w:noProof/>
          <w:kern w:val="28"/>
          <w:sz w:val="22"/>
          <w:szCs w:val="20"/>
          <w:lang w:val="es-MX" w:eastAsia="en-US"/>
        </w:rPr>
        <w:t>DÉCIMA SÉPTIMA. TERMINACIÓN ANTICIPADA.</w:t>
      </w:r>
    </w:p>
    <w:p w:rsidR="00EE2CF2" w:rsidRPr="004A295D" w:rsidRDefault="00EE2CF2" w:rsidP="00EE2CF2">
      <w:pPr>
        <w:widowControl w:val="0"/>
        <w:tabs>
          <w:tab w:val="left" w:pos="993"/>
        </w:tabs>
        <w:overflowPunct w:val="0"/>
        <w:autoSpaceDE w:val="0"/>
        <w:autoSpaceDN w:val="0"/>
        <w:adjustRightInd w:val="0"/>
        <w:jc w:val="both"/>
        <w:rPr>
          <w:rFonts w:ascii="Arial" w:hAnsi="Arial" w:cs="Arial"/>
          <w:b/>
          <w:bCs/>
          <w:noProof/>
          <w:kern w:val="28"/>
          <w:sz w:val="22"/>
          <w:szCs w:val="20"/>
          <w:lang w:val="es-MX" w:eastAsia="en-US"/>
        </w:rPr>
      </w:pPr>
    </w:p>
    <w:p w:rsidR="00EE2CF2" w:rsidRPr="004A295D" w:rsidRDefault="00EE2CF2" w:rsidP="00EE2CF2">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Cualquiera de “LAS PARTES” podrá dar por terminado este contrato con antelación a su vencimiento, mediante aviso por escrito a la contraparte, notificándolo con 60 (SESENTA) días naturales de anticipación.</w:t>
      </w:r>
    </w:p>
    <w:p w:rsidR="00EE2CF2" w:rsidRPr="004A295D" w:rsidRDefault="00EE2CF2" w:rsidP="00EE2CF2">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EE2CF2" w:rsidRPr="004A295D" w:rsidRDefault="00EE2CF2"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 xml:space="preserve">En tal caso, </w:t>
      </w:r>
      <w:r w:rsidR="00B23281">
        <w:rPr>
          <w:rFonts w:ascii="Arial" w:hAnsi="Arial" w:cs="Arial"/>
          <w:bCs/>
          <w:noProof/>
          <w:kern w:val="28"/>
          <w:sz w:val="22"/>
          <w:szCs w:val="20"/>
          <w:lang w:val="es-MX" w:eastAsia="en-US"/>
        </w:rPr>
        <w:t>“LAS PARTES”</w:t>
      </w:r>
      <w:r w:rsidRPr="004A295D">
        <w:rPr>
          <w:rFonts w:ascii="Arial" w:hAnsi="Arial" w:cs="Arial"/>
          <w:bCs/>
          <w:noProof/>
          <w:kern w:val="28"/>
          <w:sz w:val="22"/>
          <w:szCs w:val="20"/>
          <w:lang w:val="es-MX" w:eastAsia="en-US"/>
        </w:rPr>
        <w:t xml:space="preserve"> tomarán las medidas necesarias para evitar perjuicios tanto a ellas como a terceros, en l</w:t>
      </w:r>
      <w:r w:rsidR="009C0429" w:rsidRPr="004A295D">
        <w:rPr>
          <w:rFonts w:ascii="Arial" w:hAnsi="Arial" w:cs="Arial"/>
          <w:bCs/>
          <w:noProof/>
          <w:kern w:val="28"/>
          <w:sz w:val="22"/>
          <w:szCs w:val="20"/>
          <w:lang w:val="es-MX" w:eastAsia="en-US"/>
        </w:rPr>
        <w:t>a inteligencia de que las accion</w:t>
      </w:r>
      <w:r w:rsidRPr="004A295D">
        <w:rPr>
          <w:rFonts w:ascii="Arial" w:hAnsi="Arial" w:cs="Arial"/>
          <w:bCs/>
          <w:noProof/>
          <w:kern w:val="28"/>
          <w:sz w:val="22"/>
          <w:szCs w:val="20"/>
          <w:lang w:val="es-MX" w:eastAsia="en-US"/>
        </w:rPr>
        <w:t xml:space="preserve">es iniciadas durante la vigencia del presente </w:t>
      </w:r>
      <w:r w:rsidR="009C0429" w:rsidRPr="004A295D">
        <w:rPr>
          <w:rFonts w:ascii="Arial" w:hAnsi="Arial" w:cs="Arial"/>
          <w:bCs/>
          <w:noProof/>
          <w:kern w:val="28"/>
          <w:sz w:val="22"/>
          <w:szCs w:val="20"/>
          <w:lang w:val="es-MX" w:eastAsia="en-US"/>
        </w:rPr>
        <w:t xml:space="preserve">contrato </w:t>
      </w:r>
      <w:r w:rsidRPr="004A295D">
        <w:rPr>
          <w:rFonts w:ascii="Arial" w:hAnsi="Arial" w:cs="Arial"/>
          <w:bCs/>
          <w:noProof/>
          <w:kern w:val="28"/>
          <w:sz w:val="22"/>
          <w:szCs w:val="20"/>
          <w:lang w:val="es-MX" w:eastAsia="en-US"/>
        </w:rPr>
        <w:t>y sus programas de trabajo deberán ser concluidos.</w:t>
      </w:r>
    </w:p>
    <w:p w:rsidR="00461068" w:rsidRDefault="00461068"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C00925" w:rsidRPr="004A295D" w:rsidRDefault="00C00925"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616328" w:rsidRPr="004A295D" w:rsidRDefault="000C5B17"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lastRenderedPageBreak/>
        <w:t xml:space="preserve">DÉCIMA </w:t>
      </w:r>
      <w:r w:rsidR="008E3A0D" w:rsidRPr="004A295D">
        <w:rPr>
          <w:rFonts w:ascii="Arial" w:hAnsi="Arial" w:cs="Arial"/>
          <w:b/>
          <w:bCs/>
          <w:noProof/>
          <w:spacing w:val="-10"/>
          <w:kern w:val="28"/>
          <w:sz w:val="22"/>
          <w:szCs w:val="20"/>
          <w:lang w:eastAsia="en-US"/>
        </w:rPr>
        <w:t>OCTAVA</w:t>
      </w:r>
      <w:r w:rsidR="00C253FA" w:rsidRPr="004A295D">
        <w:rPr>
          <w:rFonts w:ascii="Arial" w:hAnsi="Arial" w:cs="Arial"/>
          <w:b/>
          <w:bCs/>
          <w:noProof/>
          <w:spacing w:val="-10"/>
          <w:kern w:val="28"/>
          <w:sz w:val="22"/>
          <w:szCs w:val="20"/>
          <w:lang w:eastAsia="en-US"/>
        </w:rPr>
        <w:t>.</w:t>
      </w:r>
      <w:r w:rsidR="004E48EB" w:rsidRPr="004A295D">
        <w:rPr>
          <w:rFonts w:ascii="Arial" w:hAnsi="Arial" w:cs="Arial"/>
          <w:b/>
          <w:bCs/>
          <w:noProof/>
          <w:spacing w:val="-10"/>
          <w:kern w:val="28"/>
          <w:sz w:val="22"/>
          <w:szCs w:val="20"/>
          <w:lang w:eastAsia="en-US"/>
        </w:rPr>
        <w:t xml:space="preserve"> </w:t>
      </w:r>
      <w:r w:rsidR="0045638C" w:rsidRPr="004A295D">
        <w:rPr>
          <w:rFonts w:ascii="Arial" w:hAnsi="Arial" w:cs="Arial"/>
          <w:b/>
          <w:bCs/>
          <w:noProof/>
          <w:spacing w:val="-10"/>
          <w:kern w:val="28"/>
          <w:sz w:val="22"/>
          <w:szCs w:val="20"/>
          <w:lang w:eastAsia="en-US"/>
        </w:rPr>
        <w:t>SUBSISTENCIA DE LAS OBLIGACIONES.</w:t>
      </w:r>
    </w:p>
    <w:p w:rsidR="0045638C" w:rsidRPr="004A295D" w:rsidRDefault="0045638C"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4D41CF" w:rsidRPr="004A295D" w:rsidRDefault="0045638C"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Cs/>
          <w:noProof/>
          <w:kern w:val="28"/>
          <w:sz w:val="22"/>
          <w:szCs w:val="20"/>
          <w:lang w:val="es-MX" w:eastAsia="en-US"/>
        </w:rPr>
        <w:t xml:space="preserve">La rescisión o terminación de este contrato no afectará de manera alguna la validez y exigibilidad de las obligaciones contraídas con anterioridad, o de aquellas ya formadas que, por su naturaleza o </w:t>
      </w:r>
      <w:r w:rsidR="00A96F6D" w:rsidRPr="004A295D">
        <w:rPr>
          <w:rFonts w:ascii="Arial" w:hAnsi="Arial" w:cs="Arial"/>
          <w:bCs/>
          <w:noProof/>
          <w:kern w:val="28"/>
          <w:sz w:val="22"/>
          <w:szCs w:val="20"/>
          <w:lang w:val="es-MX" w:eastAsia="en-US"/>
        </w:rPr>
        <w:t xml:space="preserve">disposición de la ley </w:t>
      </w:r>
      <w:r w:rsidRPr="004A295D">
        <w:rPr>
          <w:rFonts w:ascii="Arial" w:hAnsi="Arial" w:cs="Arial"/>
          <w:bCs/>
          <w:noProof/>
          <w:kern w:val="28"/>
          <w:sz w:val="22"/>
          <w:szCs w:val="20"/>
          <w:lang w:val="es-MX" w:eastAsia="en-US"/>
        </w:rPr>
        <w:t>o por voluntad de “LAS PARTES”, deban diferirse a fecha posterior. En este caso, “LAS PARTES” podrán exigir aún con fecha posterior a la rescisión o terminación de este contrato, el cumplimiento de las obligaciones pactadas.</w:t>
      </w:r>
    </w:p>
    <w:p w:rsidR="004D41CF" w:rsidRPr="004A295D" w:rsidRDefault="004D41CF"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7D380F" w:rsidRPr="004A295D"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DÉCIMA </w:t>
      </w:r>
      <w:r w:rsidR="008E3A0D" w:rsidRPr="004A295D">
        <w:rPr>
          <w:rFonts w:ascii="Arial" w:hAnsi="Arial" w:cs="Arial"/>
          <w:b/>
          <w:bCs/>
          <w:noProof/>
          <w:spacing w:val="-10"/>
          <w:kern w:val="28"/>
          <w:sz w:val="22"/>
          <w:szCs w:val="20"/>
          <w:lang w:eastAsia="en-US"/>
        </w:rPr>
        <w:t>NOVENA</w:t>
      </w:r>
      <w:r w:rsidR="00C253FA" w:rsidRPr="004A295D">
        <w:rPr>
          <w:rFonts w:ascii="Arial" w:hAnsi="Arial" w:cs="Arial"/>
          <w:b/>
          <w:bCs/>
          <w:noProof/>
          <w:spacing w:val="-10"/>
          <w:kern w:val="28"/>
          <w:sz w:val="22"/>
          <w:szCs w:val="20"/>
          <w:lang w:eastAsia="en-US"/>
        </w:rPr>
        <w:t>.</w:t>
      </w:r>
      <w:r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CASO FORTUITO O FUERZA MAYOR.</w:t>
      </w:r>
    </w:p>
    <w:p w:rsidR="00616328" w:rsidRPr="004A295D" w:rsidRDefault="00616328"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p w:rsidR="00CB6D2E" w:rsidRPr="004A295D"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eastAsia="en-US"/>
        </w:rPr>
        <w:t>Queda expresamente pactado que “LAS PARTES” no serán responsables de ningún retardo o incumplimiento de las obligaciones contraídas conforme a este contrato, cuando se vean materialmente impedidas para ello por caso fortuito o fuerza mayor. En estos supuestos la parte afectada deberá notificarlo a la</w:t>
      </w:r>
      <w:r w:rsidR="000859E8" w:rsidRPr="004A295D">
        <w:rPr>
          <w:rFonts w:ascii="Arial" w:hAnsi="Arial" w:cs="Arial"/>
          <w:bCs/>
          <w:noProof/>
          <w:kern w:val="28"/>
          <w:sz w:val="22"/>
          <w:szCs w:val="20"/>
          <w:lang w:eastAsia="en-US"/>
        </w:rPr>
        <w:t>s</w:t>
      </w:r>
      <w:r w:rsidRPr="004A295D">
        <w:rPr>
          <w:rFonts w:ascii="Arial" w:hAnsi="Arial" w:cs="Arial"/>
          <w:bCs/>
          <w:noProof/>
          <w:kern w:val="28"/>
          <w:sz w:val="22"/>
          <w:szCs w:val="20"/>
          <w:lang w:eastAsia="en-US"/>
        </w:rPr>
        <w:t xml:space="preserve"> otra</w:t>
      </w:r>
      <w:r w:rsidR="000859E8" w:rsidRPr="004A295D">
        <w:rPr>
          <w:rFonts w:ascii="Arial" w:hAnsi="Arial" w:cs="Arial"/>
          <w:bCs/>
          <w:noProof/>
          <w:kern w:val="28"/>
          <w:sz w:val="22"/>
          <w:szCs w:val="20"/>
          <w:lang w:eastAsia="en-US"/>
        </w:rPr>
        <w:t>s</w:t>
      </w:r>
      <w:r w:rsidRPr="004A295D">
        <w:rPr>
          <w:rFonts w:ascii="Arial" w:hAnsi="Arial" w:cs="Arial"/>
          <w:bCs/>
          <w:noProof/>
          <w:kern w:val="28"/>
          <w:sz w:val="22"/>
          <w:szCs w:val="20"/>
          <w:lang w:eastAsia="en-US"/>
        </w:rPr>
        <w:t xml:space="preserve"> parte</w:t>
      </w:r>
      <w:r w:rsidR="000859E8" w:rsidRPr="004A295D">
        <w:rPr>
          <w:rFonts w:ascii="Arial" w:hAnsi="Arial" w:cs="Arial"/>
          <w:bCs/>
          <w:noProof/>
          <w:kern w:val="28"/>
          <w:sz w:val="22"/>
          <w:szCs w:val="20"/>
          <w:lang w:eastAsia="en-US"/>
        </w:rPr>
        <w:t>s</w:t>
      </w:r>
      <w:r w:rsidRPr="004A295D">
        <w:rPr>
          <w:rFonts w:ascii="Arial" w:hAnsi="Arial" w:cs="Arial"/>
          <w:bCs/>
          <w:noProof/>
          <w:kern w:val="28"/>
          <w:sz w:val="22"/>
          <w:szCs w:val="20"/>
          <w:lang w:eastAsia="en-US"/>
        </w:rPr>
        <w:t xml:space="preserve"> tan pronto como le sea posible, así como tomar las provisiones que se requieran para el remedio de la situación de que se trate. Una vez superados estos eventos se reanudarán las actividades en la forma y términos que acuerden “LAS PARTES”.</w:t>
      </w:r>
    </w:p>
    <w:p w:rsidR="004E48EB" w:rsidRPr="004A295D" w:rsidRDefault="004E48EB"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A2472C" w:rsidRPr="004A295D" w:rsidRDefault="008E3A0D"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VIGÉSIMA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AVISOS Y NOTIFICACIONES.</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Los avisos que conforme al presente contrato deban darse “LAS PARTES”, así com</w:t>
      </w:r>
      <w:r w:rsidR="00BB4B70" w:rsidRPr="004A295D">
        <w:rPr>
          <w:rFonts w:ascii="Arial" w:hAnsi="Arial" w:cs="Arial"/>
          <w:bCs/>
          <w:noProof/>
          <w:kern w:val="28"/>
          <w:sz w:val="22"/>
          <w:szCs w:val="20"/>
          <w:lang w:val="es-MX" w:eastAsia="en-US"/>
        </w:rPr>
        <w:t xml:space="preserve">o cualquier otra notificación </w:t>
      </w:r>
      <w:r w:rsidRPr="004A295D">
        <w:rPr>
          <w:rFonts w:ascii="Arial" w:hAnsi="Arial" w:cs="Arial"/>
          <w:bCs/>
          <w:noProof/>
          <w:kern w:val="28"/>
          <w:sz w:val="22"/>
          <w:szCs w:val="20"/>
          <w:lang w:val="es-MX" w:eastAsia="en-US"/>
        </w:rPr>
        <w:t xml:space="preserve">o comunicación entre ellas, </w:t>
      </w:r>
      <w:r w:rsidR="008D056A" w:rsidRPr="004A295D">
        <w:rPr>
          <w:rFonts w:ascii="Arial" w:hAnsi="Arial" w:cs="Arial"/>
          <w:bCs/>
          <w:noProof/>
          <w:kern w:val="28"/>
          <w:sz w:val="22"/>
          <w:szCs w:val="20"/>
          <w:lang w:val="es-MX" w:eastAsia="en-US"/>
        </w:rPr>
        <w:t>podrán realizar</w:t>
      </w:r>
      <w:r w:rsidR="00BD53F9" w:rsidRPr="004A295D">
        <w:rPr>
          <w:rFonts w:ascii="Arial" w:hAnsi="Arial" w:cs="Arial"/>
          <w:bCs/>
          <w:noProof/>
          <w:kern w:val="28"/>
          <w:sz w:val="22"/>
          <w:szCs w:val="20"/>
          <w:lang w:val="es-MX" w:eastAsia="en-US"/>
        </w:rPr>
        <w:t>s</w:t>
      </w:r>
      <w:r w:rsidR="008D056A" w:rsidRPr="004A295D">
        <w:rPr>
          <w:rFonts w:ascii="Arial" w:hAnsi="Arial" w:cs="Arial"/>
          <w:bCs/>
          <w:noProof/>
          <w:kern w:val="28"/>
          <w:sz w:val="22"/>
          <w:szCs w:val="20"/>
          <w:lang w:val="es-MX" w:eastAsia="en-US"/>
        </w:rPr>
        <w:t>e mediante los correos electrónicos proporcionados por “LAS PARTES”.</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CB6D2E" w:rsidRPr="004A295D"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val="es-MX" w:eastAsia="en-US"/>
        </w:rPr>
        <w:t xml:space="preserve">En caso de que cualquiera de “LAS PARTES” </w:t>
      </w:r>
      <w:r w:rsidR="00DE1A34">
        <w:rPr>
          <w:rFonts w:ascii="Arial" w:hAnsi="Arial" w:cs="Arial"/>
          <w:bCs/>
          <w:noProof/>
          <w:kern w:val="28"/>
          <w:sz w:val="22"/>
          <w:szCs w:val="20"/>
          <w:lang w:val="es-MX" w:eastAsia="en-US"/>
        </w:rPr>
        <w:t>modifique algún correo electrónico</w:t>
      </w:r>
      <w:r w:rsidRPr="004A295D">
        <w:rPr>
          <w:rFonts w:ascii="Arial" w:hAnsi="Arial" w:cs="Arial"/>
          <w:bCs/>
          <w:noProof/>
          <w:kern w:val="28"/>
          <w:sz w:val="22"/>
          <w:szCs w:val="20"/>
          <w:lang w:val="es-MX" w:eastAsia="en-US"/>
        </w:rPr>
        <w:t xml:space="preserve"> deberá de notificarlo a la</w:t>
      </w:r>
      <w:r w:rsidR="000859E8" w:rsidRPr="004A295D">
        <w:rPr>
          <w:rFonts w:ascii="Arial" w:hAnsi="Arial" w:cs="Arial"/>
          <w:bCs/>
          <w:noProof/>
          <w:kern w:val="28"/>
          <w:sz w:val="22"/>
          <w:szCs w:val="20"/>
          <w:lang w:val="es-MX" w:eastAsia="en-US"/>
        </w:rPr>
        <w:t>s</w:t>
      </w:r>
      <w:r w:rsidRPr="004A295D">
        <w:rPr>
          <w:rFonts w:ascii="Arial" w:hAnsi="Arial" w:cs="Arial"/>
          <w:bCs/>
          <w:noProof/>
          <w:kern w:val="28"/>
          <w:sz w:val="22"/>
          <w:szCs w:val="20"/>
          <w:lang w:val="es-MX" w:eastAsia="en-US"/>
        </w:rPr>
        <w:t xml:space="preserve"> otra</w:t>
      </w:r>
      <w:r w:rsidR="000859E8" w:rsidRPr="004A295D">
        <w:rPr>
          <w:rFonts w:ascii="Arial" w:hAnsi="Arial" w:cs="Arial"/>
          <w:bCs/>
          <w:noProof/>
          <w:kern w:val="28"/>
          <w:sz w:val="22"/>
          <w:szCs w:val="20"/>
          <w:lang w:val="es-MX" w:eastAsia="en-US"/>
        </w:rPr>
        <w:t>s</w:t>
      </w:r>
      <w:r w:rsidRPr="004A295D">
        <w:rPr>
          <w:rFonts w:ascii="Arial" w:hAnsi="Arial" w:cs="Arial"/>
          <w:bCs/>
          <w:noProof/>
          <w:kern w:val="28"/>
          <w:sz w:val="22"/>
          <w:szCs w:val="20"/>
          <w:lang w:val="es-MX" w:eastAsia="en-US"/>
        </w:rPr>
        <w:t xml:space="preserve"> parte</w:t>
      </w:r>
      <w:r w:rsidR="000859E8" w:rsidRPr="004A295D">
        <w:rPr>
          <w:rFonts w:ascii="Arial" w:hAnsi="Arial" w:cs="Arial"/>
          <w:bCs/>
          <w:noProof/>
          <w:kern w:val="28"/>
          <w:sz w:val="22"/>
          <w:szCs w:val="20"/>
          <w:lang w:val="es-MX" w:eastAsia="en-US"/>
        </w:rPr>
        <w:t>s</w:t>
      </w:r>
      <w:r w:rsidRPr="004A295D">
        <w:rPr>
          <w:rFonts w:ascii="Arial" w:hAnsi="Arial" w:cs="Arial"/>
          <w:bCs/>
          <w:noProof/>
          <w:kern w:val="28"/>
          <w:sz w:val="22"/>
          <w:szCs w:val="20"/>
          <w:lang w:val="es-MX" w:eastAsia="en-US"/>
        </w:rPr>
        <w:t xml:space="preserve">; de no ser así, cualquier notificación realizada </w:t>
      </w:r>
      <w:r w:rsidR="00DE1A34">
        <w:rPr>
          <w:rFonts w:ascii="Arial" w:hAnsi="Arial" w:cs="Arial"/>
          <w:bCs/>
          <w:noProof/>
          <w:kern w:val="28"/>
          <w:sz w:val="22"/>
          <w:szCs w:val="20"/>
          <w:lang w:val="es-MX" w:eastAsia="en-US"/>
        </w:rPr>
        <w:t>en el correo electrónico anterior</w:t>
      </w:r>
      <w:r w:rsidRPr="004A295D">
        <w:rPr>
          <w:rFonts w:ascii="Arial" w:hAnsi="Arial" w:cs="Arial"/>
          <w:bCs/>
          <w:noProof/>
          <w:kern w:val="28"/>
          <w:sz w:val="22"/>
          <w:szCs w:val="20"/>
          <w:lang w:val="es-MX" w:eastAsia="en-US"/>
        </w:rPr>
        <w:t xml:space="preserve"> será considerada como efectivamente realizada.</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A2472C" w:rsidRPr="004A295D" w:rsidRDefault="00317988"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VIGÉSIMA PRIMERA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CESIÓN DE DERECHOS Y OBLIGACIONES.</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Ninguna de “LAS PARTES” podrá ceder o transmitir</w:t>
      </w:r>
      <w:r w:rsidR="007D1A1D" w:rsidRPr="004A295D">
        <w:rPr>
          <w:rFonts w:ascii="Arial" w:hAnsi="Arial" w:cs="Arial"/>
          <w:bCs/>
          <w:noProof/>
          <w:kern w:val="28"/>
          <w:sz w:val="22"/>
          <w:szCs w:val="20"/>
          <w:lang w:val="es-MX" w:eastAsia="en-US"/>
        </w:rPr>
        <w:t xml:space="preserve"> total o parcialmente</w:t>
      </w:r>
      <w:r w:rsidRPr="004A295D">
        <w:rPr>
          <w:rFonts w:ascii="Arial" w:hAnsi="Arial" w:cs="Arial"/>
          <w:bCs/>
          <w:noProof/>
          <w:kern w:val="28"/>
          <w:sz w:val="22"/>
          <w:szCs w:val="20"/>
          <w:lang w:val="es-MX" w:eastAsia="en-US"/>
        </w:rPr>
        <w:t xml:space="preserve"> los derechos y las obligaciones derivados del presente contrato, salvo que cuente con la autorización previa y por escrito</w:t>
      </w:r>
      <w:r w:rsidR="000859E8" w:rsidRPr="004A295D">
        <w:rPr>
          <w:rFonts w:ascii="Arial" w:hAnsi="Arial" w:cs="Arial"/>
          <w:bCs/>
          <w:noProof/>
          <w:kern w:val="28"/>
          <w:sz w:val="22"/>
          <w:szCs w:val="20"/>
          <w:lang w:val="es-MX" w:eastAsia="en-US"/>
        </w:rPr>
        <w:t xml:space="preserve"> de las otras</w:t>
      </w:r>
      <w:r w:rsidRPr="004A295D">
        <w:rPr>
          <w:rFonts w:ascii="Arial" w:hAnsi="Arial" w:cs="Arial"/>
          <w:bCs/>
          <w:noProof/>
          <w:kern w:val="28"/>
          <w:sz w:val="22"/>
          <w:szCs w:val="20"/>
          <w:lang w:val="es-MX" w:eastAsia="en-US"/>
        </w:rPr>
        <w:t>.</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A2472C" w:rsidRPr="004A295D" w:rsidRDefault="00310AD5"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VIGÉSIMA</w:t>
      </w:r>
      <w:r w:rsidR="00317988" w:rsidRPr="004A295D">
        <w:rPr>
          <w:rFonts w:ascii="Arial" w:hAnsi="Arial" w:cs="Arial"/>
          <w:b/>
          <w:bCs/>
          <w:noProof/>
          <w:spacing w:val="-10"/>
          <w:kern w:val="28"/>
          <w:sz w:val="22"/>
          <w:szCs w:val="20"/>
          <w:lang w:eastAsia="en-US"/>
        </w:rPr>
        <w:t xml:space="preserve"> SEGUNDA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MODIFICACIONES.</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7D380F" w:rsidP="00F36C0E">
      <w:pPr>
        <w:widowControl w:val="0"/>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eastAsia="en-US"/>
        </w:rPr>
        <w:t>El presente contrato podrá ser modificado o adicionado mediante acuerdo escrito entre “LAS PARTES”</w:t>
      </w:r>
      <w:r w:rsidR="005E5E2B" w:rsidRPr="004A295D">
        <w:rPr>
          <w:rFonts w:ascii="Arial" w:hAnsi="Arial" w:cs="Arial"/>
          <w:bCs/>
          <w:noProof/>
          <w:kern w:val="28"/>
          <w:sz w:val="22"/>
          <w:szCs w:val="20"/>
          <w:lang w:eastAsia="en-US"/>
        </w:rPr>
        <w:t>, notificando a la contraparte con al menos 30 (TREINTA) días naturales de anticipación</w:t>
      </w:r>
      <w:r w:rsidRPr="004A295D">
        <w:rPr>
          <w:rFonts w:ascii="Arial" w:hAnsi="Arial" w:cs="Arial"/>
          <w:bCs/>
          <w:noProof/>
          <w:kern w:val="28"/>
          <w:sz w:val="22"/>
          <w:szCs w:val="20"/>
          <w:lang w:eastAsia="en-US"/>
        </w:rPr>
        <w:t>. Dichas modificaciones o adiciones obligarán a “LAS PARTES” a partir de su firma.</w:t>
      </w:r>
    </w:p>
    <w:p w:rsidR="00502064" w:rsidRPr="004A295D"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A2472C" w:rsidRPr="004A295D"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VIGÉSIMA</w:t>
      </w:r>
      <w:r w:rsidR="00310AD5" w:rsidRPr="004A295D">
        <w:rPr>
          <w:rFonts w:ascii="Arial" w:hAnsi="Arial" w:cs="Arial"/>
          <w:b/>
          <w:bCs/>
          <w:noProof/>
          <w:spacing w:val="-10"/>
          <w:kern w:val="28"/>
          <w:sz w:val="22"/>
          <w:szCs w:val="20"/>
          <w:lang w:eastAsia="en-US"/>
        </w:rPr>
        <w:t xml:space="preserve"> </w:t>
      </w:r>
      <w:r w:rsidR="002D29F7" w:rsidRPr="004A295D">
        <w:rPr>
          <w:rFonts w:ascii="Arial" w:hAnsi="Arial" w:cs="Arial"/>
          <w:b/>
          <w:bCs/>
          <w:noProof/>
          <w:spacing w:val="-10"/>
          <w:kern w:val="28"/>
          <w:sz w:val="22"/>
          <w:szCs w:val="20"/>
          <w:lang w:eastAsia="en-US"/>
        </w:rPr>
        <w:t>TERCERA</w:t>
      </w:r>
      <w:r w:rsidR="00C253FA" w:rsidRPr="004A295D">
        <w:rPr>
          <w:rFonts w:ascii="Arial" w:hAnsi="Arial" w:cs="Arial"/>
          <w:b/>
          <w:bCs/>
          <w:noProof/>
          <w:spacing w:val="-10"/>
          <w:kern w:val="28"/>
          <w:sz w:val="22"/>
          <w:szCs w:val="20"/>
          <w:lang w:eastAsia="en-US"/>
        </w:rPr>
        <w:t>.</w:t>
      </w:r>
      <w:r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DEFINITIVIDAD.</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502064" w:rsidRPr="004A295D" w:rsidRDefault="007D380F" w:rsidP="00295821">
      <w:pPr>
        <w:widowControl w:val="0"/>
        <w:overflowPunct w:val="0"/>
        <w:autoSpaceDE w:val="0"/>
        <w:autoSpaceDN w:val="0"/>
        <w:adjustRightInd w:val="0"/>
        <w:jc w:val="both"/>
        <w:rPr>
          <w:rFonts w:ascii="Arial" w:hAnsi="Arial" w:cs="Arial"/>
          <w:bCs/>
          <w:noProof/>
          <w:kern w:val="28"/>
          <w:sz w:val="22"/>
          <w:szCs w:val="20"/>
          <w:lang w:eastAsia="en-US"/>
        </w:rPr>
      </w:pPr>
      <w:r w:rsidRPr="004A295D">
        <w:rPr>
          <w:rFonts w:ascii="Arial" w:hAnsi="Arial" w:cs="Arial"/>
          <w:bCs/>
          <w:noProof/>
          <w:kern w:val="28"/>
          <w:sz w:val="22"/>
          <w:szCs w:val="20"/>
          <w:lang w:val="es-MX" w:eastAsia="en-US"/>
        </w:rPr>
        <w:t>Este contrato constituye la voluntad de “LAS PARTES” y sustituye en su totalidad cualquier otro acuerdo verbal o esc</w:t>
      </w:r>
      <w:r w:rsidR="00F36515" w:rsidRPr="004A295D">
        <w:rPr>
          <w:rFonts w:ascii="Arial" w:hAnsi="Arial" w:cs="Arial"/>
          <w:bCs/>
          <w:noProof/>
          <w:kern w:val="28"/>
          <w:sz w:val="22"/>
          <w:szCs w:val="20"/>
          <w:lang w:val="es-MX" w:eastAsia="en-US"/>
        </w:rPr>
        <w:t>rito celebrado con anterioridad</w:t>
      </w:r>
      <w:r w:rsidRPr="004A295D">
        <w:rPr>
          <w:rFonts w:ascii="Arial" w:hAnsi="Arial" w:cs="Arial"/>
          <w:bCs/>
          <w:noProof/>
          <w:kern w:val="28"/>
          <w:sz w:val="22"/>
          <w:szCs w:val="20"/>
          <w:lang w:val="es-MX" w:eastAsia="en-US"/>
        </w:rPr>
        <w:t xml:space="preserve"> </w:t>
      </w:r>
      <w:r w:rsidR="00F36515" w:rsidRPr="004A295D">
        <w:rPr>
          <w:rFonts w:ascii="Arial" w:hAnsi="Arial" w:cs="Arial"/>
          <w:bCs/>
          <w:noProof/>
          <w:kern w:val="28"/>
          <w:sz w:val="22"/>
          <w:szCs w:val="20"/>
          <w:lang w:val="es-MX" w:eastAsia="en-US"/>
        </w:rPr>
        <w:t xml:space="preserve">o posterior que no se encuentre firmado, </w:t>
      </w:r>
      <w:r w:rsidRPr="004A295D">
        <w:rPr>
          <w:rFonts w:ascii="Arial" w:hAnsi="Arial" w:cs="Arial"/>
          <w:bCs/>
          <w:noProof/>
          <w:kern w:val="28"/>
          <w:sz w:val="22"/>
          <w:szCs w:val="20"/>
          <w:lang w:val="es-MX" w:eastAsia="en-US"/>
        </w:rPr>
        <w:t>por lo que “LAS PARTES” lo consideran como definitivo.</w:t>
      </w:r>
    </w:p>
    <w:p w:rsidR="0077341E" w:rsidRDefault="0077341E"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F6026D" w:rsidRPr="004A295D"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VIGÉSIMA </w:t>
      </w:r>
      <w:r w:rsidR="00FB75E9" w:rsidRPr="004A295D">
        <w:rPr>
          <w:rFonts w:ascii="Arial" w:hAnsi="Arial" w:cs="Arial"/>
          <w:b/>
          <w:bCs/>
          <w:noProof/>
          <w:spacing w:val="-10"/>
          <w:kern w:val="28"/>
          <w:sz w:val="22"/>
          <w:szCs w:val="20"/>
          <w:lang w:eastAsia="en-US"/>
        </w:rPr>
        <w:t>CUARTA</w:t>
      </w:r>
      <w:r w:rsidR="00C253FA" w:rsidRPr="004A295D">
        <w:rPr>
          <w:rFonts w:ascii="Arial" w:hAnsi="Arial" w:cs="Arial"/>
          <w:b/>
          <w:bCs/>
          <w:noProof/>
          <w:spacing w:val="-10"/>
          <w:kern w:val="28"/>
          <w:sz w:val="22"/>
          <w:szCs w:val="20"/>
          <w:lang w:eastAsia="en-US"/>
        </w:rPr>
        <w:t>.</w:t>
      </w:r>
      <w:r w:rsidR="00571A30" w:rsidRPr="004A295D">
        <w:rPr>
          <w:rFonts w:ascii="Arial" w:hAnsi="Arial" w:cs="Arial"/>
          <w:b/>
          <w:bCs/>
          <w:noProof/>
          <w:spacing w:val="-10"/>
          <w:kern w:val="28"/>
          <w:sz w:val="22"/>
          <w:szCs w:val="20"/>
          <w:lang w:eastAsia="en-US"/>
        </w:rPr>
        <w:t xml:space="preserve"> </w:t>
      </w:r>
      <w:r w:rsidR="007D380F" w:rsidRPr="004A295D">
        <w:rPr>
          <w:rFonts w:ascii="Arial" w:hAnsi="Arial" w:cs="Arial"/>
          <w:b/>
          <w:bCs/>
          <w:noProof/>
          <w:spacing w:val="-10"/>
          <w:kern w:val="28"/>
          <w:sz w:val="22"/>
          <w:szCs w:val="20"/>
          <w:lang w:eastAsia="en-US"/>
        </w:rPr>
        <w:t>LÍMITES Y COSTOS.</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6C7A3F"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 xml:space="preserve">El presente contrato no limita el derecho de “LAS PARTES” para celebrar contratos, semejantes o diferentes, con otras instituciones o editoriales. Tampoco limita el derecho de “LAS PARTES” </w:t>
      </w:r>
      <w:r w:rsidRPr="004A295D">
        <w:rPr>
          <w:rFonts w:ascii="Arial" w:hAnsi="Arial" w:cs="Arial"/>
          <w:bCs/>
          <w:noProof/>
          <w:kern w:val="28"/>
          <w:sz w:val="22"/>
          <w:szCs w:val="20"/>
          <w:lang w:val="es-MX" w:eastAsia="en-US"/>
        </w:rPr>
        <w:lastRenderedPageBreak/>
        <w:t xml:space="preserve">de publicar por sí mismas </w:t>
      </w:r>
      <w:r w:rsidR="00273160" w:rsidRPr="004A295D">
        <w:rPr>
          <w:rFonts w:ascii="Arial" w:hAnsi="Arial" w:cs="Arial"/>
          <w:bCs/>
          <w:noProof/>
          <w:kern w:val="28"/>
          <w:sz w:val="22"/>
          <w:szCs w:val="20"/>
          <w:lang w:val="es-MX" w:eastAsia="en-US"/>
        </w:rPr>
        <w:t>trabajos de investigación</w:t>
      </w:r>
      <w:r w:rsidRPr="004A295D">
        <w:rPr>
          <w:rFonts w:ascii="Arial" w:hAnsi="Arial" w:cs="Arial"/>
          <w:bCs/>
          <w:noProof/>
          <w:kern w:val="28"/>
          <w:sz w:val="22"/>
          <w:szCs w:val="20"/>
          <w:lang w:val="es-MX" w:eastAsia="en-US"/>
        </w:rPr>
        <w:t xml:space="preserve"> de sus profesores, investigadores o asociados cuyo contenido contradiga, enmiende o actualice el de “LA OBRA” coeditada en el marco del presente contrato.</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Los costos no especificados serán asumidos por cada parte en lo que le corresponda.</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“LAS PARTES” podrán gestionar ante otras instituciones, dependencias u organismos, la obtención de recursos económicos o materiales necesarios para el cumplimiento pleno del presente contrato en caso de que no puedan ser aportados totalmente con recursos propios. En todo momento darán aviso a su contraparte en caso de que a cambio de tales apoyos se comprometan, afecten o alteren los compromisos y responsabilidades adquiridos en los términos del presente contrato.</w:t>
      </w:r>
    </w:p>
    <w:p w:rsidR="005925D8" w:rsidRPr="004A295D" w:rsidRDefault="005925D8" w:rsidP="002D2408">
      <w:pPr>
        <w:widowControl w:val="0"/>
        <w:tabs>
          <w:tab w:val="left" w:pos="993"/>
        </w:tabs>
        <w:overflowPunct w:val="0"/>
        <w:autoSpaceDE w:val="0"/>
        <w:autoSpaceDN w:val="0"/>
        <w:adjustRightInd w:val="0"/>
        <w:jc w:val="both"/>
        <w:rPr>
          <w:rFonts w:ascii="Arial" w:hAnsi="Arial" w:cs="Arial"/>
          <w:b/>
          <w:bCs/>
          <w:noProof/>
          <w:kern w:val="28"/>
          <w:sz w:val="22"/>
          <w:szCs w:val="32"/>
          <w:lang w:eastAsia="en-US"/>
        </w:rPr>
      </w:pPr>
    </w:p>
    <w:p w:rsidR="00F6026D" w:rsidRPr="004A295D"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 xml:space="preserve">VIGÉSIMA </w:t>
      </w:r>
      <w:r w:rsidR="00300A6F" w:rsidRPr="004A295D">
        <w:rPr>
          <w:rFonts w:ascii="Arial" w:hAnsi="Arial" w:cs="Arial"/>
          <w:b/>
          <w:bCs/>
          <w:noProof/>
          <w:spacing w:val="-10"/>
          <w:kern w:val="28"/>
          <w:sz w:val="22"/>
          <w:szCs w:val="20"/>
          <w:lang w:eastAsia="en-US"/>
        </w:rPr>
        <w:t>QUINTA</w:t>
      </w:r>
      <w:r w:rsidR="00C253FA" w:rsidRPr="004A295D">
        <w:rPr>
          <w:rFonts w:ascii="Arial" w:hAnsi="Arial" w:cs="Arial"/>
          <w:b/>
          <w:bCs/>
          <w:noProof/>
          <w:spacing w:val="-10"/>
          <w:kern w:val="28"/>
          <w:sz w:val="22"/>
          <w:szCs w:val="20"/>
          <w:lang w:eastAsia="en-US"/>
        </w:rPr>
        <w:t>.</w:t>
      </w:r>
      <w:r w:rsidR="007D380F" w:rsidRPr="004A295D">
        <w:rPr>
          <w:rFonts w:ascii="Arial" w:hAnsi="Arial" w:cs="Arial"/>
          <w:b/>
          <w:bCs/>
          <w:noProof/>
          <w:spacing w:val="-10"/>
          <w:kern w:val="28"/>
          <w:sz w:val="22"/>
          <w:szCs w:val="20"/>
          <w:lang w:eastAsia="en-US"/>
        </w:rPr>
        <w:t xml:space="preserve"> JURISDICCIÓN.</w:t>
      </w:r>
    </w:p>
    <w:p w:rsidR="007D380F" w:rsidRPr="004A295D"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7D380F" w:rsidRPr="004A295D"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0"/>
          <w:lang w:val="es-MX" w:eastAsia="en-US"/>
        </w:rPr>
      </w:pPr>
      <w:r w:rsidRPr="004A295D">
        <w:rPr>
          <w:rFonts w:ascii="Arial" w:hAnsi="Arial" w:cs="Arial"/>
          <w:bCs/>
          <w:noProof/>
          <w:kern w:val="28"/>
          <w:sz w:val="22"/>
          <w:szCs w:val="20"/>
          <w:lang w:val="es-MX" w:eastAsia="en-US"/>
        </w:rPr>
        <w:t xml:space="preserve"> “LAS PARTES” manifiestan que el presente </w:t>
      </w:r>
      <w:r w:rsidR="003F128B" w:rsidRPr="004A295D">
        <w:rPr>
          <w:rFonts w:ascii="Arial" w:hAnsi="Arial" w:cs="Arial"/>
          <w:bCs/>
          <w:noProof/>
          <w:kern w:val="28"/>
          <w:sz w:val="22"/>
          <w:szCs w:val="20"/>
          <w:lang w:val="es-MX" w:eastAsia="en-US"/>
        </w:rPr>
        <w:t>c</w:t>
      </w:r>
      <w:r w:rsidRPr="004A295D">
        <w:rPr>
          <w:rFonts w:ascii="Arial" w:hAnsi="Arial" w:cs="Arial"/>
          <w:bCs/>
          <w:noProof/>
          <w:kern w:val="28"/>
          <w:sz w:val="22"/>
          <w:szCs w:val="20"/>
          <w:lang w:val="es-MX" w:eastAsia="en-US"/>
        </w:rPr>
        <w:t xml:space="preserve">ontrato </w:t>
      </w:r>
      <w:r w:rsidRPr="004A295D">
        <w:rPr>
          <w:rFonts w:ascii="Arial" w:hAnsi="Arial" w:cs="Arial"/>
          <w:sz w:val="22"/>
        </w:rPr>
        <w:t xml:space="preserve">no existe error, dolo, violencia, mala fe o cualquier otro vicio del consentimiento que pudiese implicar su nulidad, por lo que convienen en que toda controversia, que se suscite en su interpretación y aplicación, será resuelta administrativamente y de común acuerdo entre ellas, en caso de subsistir la controversia, aceptan sujetarse para su interpretación y cumplimiento a la jurisdicción y competencia de los </w:t>
      </w:r>
      <w:r w:rsidR="00F6026D" w:rsidRPr="004A295D">
        <w:rPr>
          <w:rFonts w:ascii="Arial" w:hAnsi="Arial" w:cs="Arial"/>
          <w:sz w:val="22"/>
        </w:rPr>
        <w:t>t</w:t>
      </w:r>
      <w:r w:rsidRPr="004A295D">
        <w:rPr>
          <w:rFonts w:ascii="Arial" w:hAnsi="Arial" w:cs="Arial"/>
          <w:sz w:val="22"/>
        </w:rPr>
        <w:t xml:space="preserve">ribunales del </w:t>
      </w:r>
      <w:r w:rsidR="00F6026D" w:rsidRPr="004A295D">
        <w:rPr>
          <w:rFonts w:ascii="Arial" w:hAnsi="Arial" w:cs="Arial"/>
          <w:sz w:val="22"/>
        </w:rPr>
        <w:t>f</w:t>
      </w:r>
      <w:r w:rsidRPr="004A295D">
        <w:rPr>
          <w:rFonts w:ascii="Arial" w:hAnsi="Arial" w:cs="Arial"/>
          <w:sz w:val="22"/>
        </w:rPr>
        <w:t xml:space="preserve">uero </w:t>
      </w:r>
      <w:r w:rsidR="00F6026D" w:rsidRPr="004A295D">
        <w:rPr>
          <w:rFonts w:ascii="Arial" w:hAnsi="Arial" w:cs="Arial"/>
          <w:sz w:val="22"/>
        </w:rPr>
        <w:t>c</w:t>
      </w:r>
      <w:r w:rsidRPr="004A295D">
        <w:rPr>
          <w:rFonts w:ascii="Arial" w:hAnsi="Arial" w:cs="Arial"/>
          <w:sz w:val="22"/>
        </w:rPr>
        <w:t>omún de la ciudad de Toluca de Lerdo, México, renunciando expresamente a cualquier otro que por razón de su domicilio presente o futuro pudiere corresponderles.</w:t>
      </w:r>
    </w:p>
    <w:p w:rsidR="001C5CC8" w:rsidRPr="004A295D" w:rsidRDefault="001C5CC8"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0"/>
          <w:lang w:eastAsia="en-US"/>
        </w:rPr>
      </w:pPr>
    </w:p>
    <w:p w:rsidR="003F278D" w:rsidRPr="004A295D" w:rsidRDefault="00E33DC9" w:rsidP="002D2408">
      <w:pPr>
        <w:widowControl w:val="0"/>
        <w:tabs>
          <w:tab w:val="left" w:pos="993"/>
        </w:tabs>
        <w:overflowPunct w:val="0"/>
        <w:autoSpaceDE w:val="0"/>
        <w:autoSpaceDN w:val="0"/>
        <w:adjustRightInd w:val="0"/>
        <w:jc w:val="both"/>
        <w:rPr>
          <w:rFonts w:ascii="Arial" w:hAnsi="Arial" w:cs="Arial"/>
          <w:b/>
          <w:bCs/>
          <w:sz w:val="22"/>
          <w:szCs w:val="22"/>
        </w:rPr>
      </w:pPr>
      <w:r w:rsidRPr="004A295D">
        <w:rPr>
          <w:rFonts w:ascii="Arial" w:hAnsi="Arial" w:cs="Arial"/>
          <w:b/>
          <w:bCs/>
          <w:noProof/>
          <w:spacing w:val="-10"/>
          <w:kern w:val="28"/>
          <w:sz w:val="22"/>
          <w:szCs w:val="20"/>
          <w:lang w:eastAsia="en-US"/>
        </w:rPr>
        <w:t xml:space="preserve">LEÍDO EL PRESENTE INSTRUMENTO Y ENTERADAS </w:t>
      </w:r>
      <w:r w:rsidR="00625707" w:rsidRPr="004A295D">
        <w:rPr>
          <w:rFonts w:ascii="Arial" w:hAnsi="Arial" w:cs="Arial"/>
          <w:b/>
          <w:bCs/>
          <w:noProof/>
          <w:spacing w:val="-10"/>
          <w:kern w:val="28"/>
          <w:sz w:val="22"/>
          <w:szCs w:val="20"/>
          <w:lang w:eastAsia="en-US"/>
        </w:rPr>
        <w:t>“LAS PARTES”</w:t>
      </w:r>
      <w:r w:rsidRPr="004A295D">
        <w:rPr>
          <w:rFonts w:ascii="Arial" w:hAnsi="Arial" w:cs="Arial"/>
          <w:b/>
          <w:bCs/>
          <w:noProof/>
          <w:spacing w:val="-10"/>
          <w:kern w:val="28"/>
          <w:sz w:val="22"/>
          <w:szCs w:val="20"/>
          <w:lang w:eastAsia="en-US"/>
        </w:rPr>
        <w:t xml:space="preserve"> DE SU CONTENIDO Y ALCANCE JURÍDICO, DE COMÚN ACUERDO LO FIRMAN </w:t>
      </w:r>
      <w:r w:rsidR="00BE56E1" w:rsidRPr="004A295D">
        <w:rPr>
          <w:rFonts w:ascii="Arial" w:hAnsi="Arial" w:cs="Arial"/>
          <w:b/>
          <w:bCs/>
          <w:sz w:val="22"/>
          <w:szCs w:val="22"/>
        </w:rPr>
        <w:t xml:space="preserve">EN </w:t>
      </w:r>
      <w:r w:rsidR="00176D8A" w:rsidRPr="0077341E">
        <w:rPr>
          <w:rFonts w:ascii="Arial" w:hAnsi="Arial" w:cs="Arial"/>
          <w:b/>
          <w:bCs/>
          <w:sz w:val="22"/>
          <w:szCs w:val="22"/>
        </w:rPr>
        <w:t>CUATRO</w:t>
      </w:r>
      <w:r w:rsidR="00BE56E1" w:rsidRPr="004A295D">
        <w:rPr>
          <w:rFonts w:ascii="Arial" w:hAnsi="Arial" w:cs="Arial"/>
          <w:b/>
          <w:bCs/>
          <w:sz w:val="22"/>
          <w:szCs w:val="22"/>
        </w:rPr>
        <w:t xml:space="preserve"> TANTOS AL MARGEN DE TODAS LAS HOJAS, A EXCEPCIÓN DE LA ÚLTIMA QUE SE FIRMA AL CALCE, DE CONFORMIDAD Y PARA DEBIDA CONSTANCIA, CORRESPONDIENDO UN EJEMPLAR PARA CADA SUSCRIBIENTE, EN LA CIUDAD DE TOLUCA DE LERDO, CAPITAL DEL ESTADO DE MÉXICO, A LOS </w:t>
      </w:r>
      <w:r w:rsidR="000438C8">
        <w:rPr>
          <w:rFonts w:ascii="Arial" w:hAnsi="Arial" w:cs="Arial"/>
          <w:b/>
          <w:bCs/>
          <w:sz w:val="22"/>
          <w:szCs w:val="22"/>
        </w:rPr>
        <w:t>VEINTISIETE</w:t>
      </w:r>
      <w:r w:rsidR="00BE56E1" w:rsidRPr="004A295D">
        <w:rPr>
          <w:rFonts w:ascii="Arial" w:hAnsi="Arial" w:cs="Arial"/>
          <w:b/>
          <w:bCs/>
          <w:sz w:val="22"/>
          <w:szCs w:val="22"/>
        </w:rPr>
        <w:t xml:space="preserve"> DÍAS DEL MES </w:t>
      </w:r>
      <w:r w:rsidR="000438C8">
        <w:rPr>
          <w:rFonts w:ascii="Arial" w:hAnsi="Arial" w:cs="Arial"/>
          <w:b/>
          <w:bCs/>
          <w:sz w:val="22"/>
          <w:szCs w:val="22"/>
        </w:rPr>
        <w:t>NOVIEMBRE</w:t>
      </w:r>
      <w:r w:rsidR="00BE56E1" w:rsidRPr="004A295D">
        <w:rPr>
          <w:rFonts w:ascii="Arial" w:hAnsi="Arial" w:cs="Arial"/>
          <w:b/>
          <w:bCs/>
          <w:sz w:val="22"/>
          <w:szCs w:val="22"/>
        </w:rPr>
        <w:t xml:space="preserve"> DEL AÑO DOS MIL </w:t>
      </w:r>
      <w:r w:rsidR="00340330">
        <w:rPr>
          <w:rFonts w:ascii="Arial" w:hAnsi="Arial" w:cs="Arial"/>
          <w:b/>
          <w:bCs/>
          <w:sz w:val="22"/>
          <w:szCs w:val="22"/>
        </w:rPr>
        <w:t>DIECI</w:t>
      </w:r>
      <w:r w:rsidR="000438C8">
        <w:rPr>
          <w:rFonts w:ascii="Arial" w:hAnsi="Arial" w:cs="Arial"/>
          <w:b/>
          <w:bCs/>
          <w:sz w:val="22"/>
          <w:szCs w:val="22"/>
        </w:rPr>
        <w:t>SIETE</w:t>
      </w:r>
      <w:r w:rsidR="0027286F" w:rsidRPr="004A295D">
        <w:rPr>
          <w:rFonts w:ascii="Arial" w:hAnsi="Arial" w:cs="Arial"/>
          <w:b/>
          <w:bCs/>
          <w:sz w:val="22"/>
          <w:szCs w:val="22"/>
        </w:rPr>
        <w:t>.</w:t>
      </w:r>
    </w:p>
    <w:p w:rsidR="002200E4" w:rsidRPr="004A295D" w:rsidRDefault="002200E4" w:rsidP="002D2408">
      <w:pPr>
        <w:widowControl w:val="0"/>
        <w:tabs>
          <w:tab w:val="left" w:pos="993"/>
        </w:tabs>
        <w:overflowPunct w:val="0"/>
        <w:autoSpaceDE w:val="0"/>
        <w:autoSpaceDN w:val="0"/>
        <w:adjustRightInd w:val="0"/>
        <w:jc w:val="both"/>
        <w:rPr>
          <w:rFonts w:ascii="Arial" w:hAnsi="Arial" w:cs="Arial"/>
          <w:bCs/>
          <w:noProof/>
          <w:kern w:val="28"/>
          <w:sz w:val="22"/>
          <w:szCs w:val="20"/>
          <w:lang w:eastAsia="en-US"/>
        </w:rPr>
      </w:pPr>
    </w:p>
    <w:tbl>
      <w:tblPr>
        <w:tblW w:w="10025" w:type="dxa"/>
        <w:tblLayout w:type="fixed"/>
        <w:tblCellMar>
          <w:left w:w="180" w:type="dxa"/>
          <w:right w:w="180" w:type="dxa"/>
        </w:tblCellMar>
        <w:tblLook w:val="0000" w:firstRow="0" w:lastRow="0" w:firstColumn="0" w:lastColumn="0" w:noHBand="0" w:noVBand="0"/>
      </w:tblPr>
      <w:tblGrid>
        <w:gridCol w:w="5339"/>
        <w:gridCol w:w="4686"/>
      </w:tblGrid>
      <w:tr w:rsidR="00FC284D" w:rsidRPr="004A295D">
        <w:trPr>
          <w:trHeight w:val="452"/>
        </w:trPr>
        <w:tc>
          <w:tcPr>
            <w:tcW w:w="5339" w:type="dxa"/>
          </w:tcPr>
          <w:p w:rsidR="00BE56E1" w:rsidRPr="004A295D" w:rsidRDefault="00BE56E1" w:rsidP="00BE56E1">
            <w:pPr>
              <w:widowControl w:val="0"/>
              <w:overflowPunct w:val="0"/>
              <w:adjustRightInd w:val="0"/>
              <w:ind w:left="180" w:right="180"/>
              <w:jc w:val="center"/>
              <w:rPr>
                <w:rFonts w:ascii="Arial" w:hAnsi="Arial" w:cs="Arial"/>
                <w:b/>
                <w:bCs/>
                <w:noProof/>
                <w:spacing w:val="-10"/>
                <w:kern w:val="28"/>
                <w:sz w:val="22"/>
                <w:szCs w:val="20"/>
                <w:lang w:eastAsia="en-US"/>
              </w:rPr>
            </w:pPr>
          </w:p>
          <w:p w:rsidR="00F6026D" w:rsidRPr="004A295D" w:rsidRDefault="00880C89" w:rsidP="00F6026D">
            <w:pPr>
              <w:widowControl w:val="0"/>
              <w:overflowPunct w:val="0"/>
              <w:adjustRightInd w:val="0"/>
              <w:ind w:left="180" w:right="180"/>
              <w:jc w:val="center"/>
              <w:rPr>
                <w:rFonts w:ascii="Arial" w:hAnsi="Arial" w:cs="Arial"/>
                <w:b/>
                <w:kern w:val="28"/>
                <w:sz w:val="22"/>
                <w:szCs w:val="20"/>
                <w:lang w:val="es-MX"/>
              </w:rPr>
            </w:pPr>
            <w:r w:rsidRPr="004A295D">
              <w:rPr>
                <w:rFonts w:ascii="Arial" w:hAnsi="Arial" w:cs="Arial"/>
                <w:b/>
                <w:bCs/>
                <w:noProof/>
                <w:spacing w:val="-10"/>
                <w:kern w:val="28"/>
                <w:sz w:val="22"/>
                <w:szCs w:val="20"/>
                <w:lang w:eastAsia="en-US"/>
              </w:rPr>
              <w:t>POR “EL INSTITUTO”</w:t>
            </w:r>
          </w:p>
          <w:p w:rsidR="00F6026D" w:rsidRPr="004A295D" w:rsidRDefault="00F6026D" w:rsidP="00F6026D">
            <w:pPr>
              <w:widowControl w:val="0"/>
              <w:overflowPunct w:val="0"/>
              <w:adjustRightInd w:val="0"/>
              <w:ind w:left="180" w:right="180"/>
              <w:jc w:val="center"/>
              <w:rPr>
                <w:rFonts w:ascii="Arial" w:hAnsi="Arial" w:cs="Arial"/>
                <w:b/>
                <w:kern w:val="28"/>
                <w:sz w:val="22"/>
                <w:szCs w:val="20"/>
                <w:lang w:val="es-MX"/>
              </w:rPr>
            </w:pPr>
          </w:p>
          <w:p w:rsidR="00F6026D" w:rsidRPr="004A295D" w:rsidRDefault="00F6026D" w:rsidP="00F6026D">
            <w:pPr>
              <w:widowControl w:val="0"/>
              <w:overflowPunct w:val="0"/>
              <w:adjustRightInd w:val="0"/>
              <w:ind w:left="180" w:right="180"/>
              <w:jc w:val="center"/>
              <w:rPr>
                <w:rFonts w:ascii="Arial" w:hAnsi="Arial" w:cs="Arial"/>
                <w:b/>
                <w:kern w:val="28"/>
                <w:sz w:val="22"/>
                <w:szCs w:val="20"/>
                <w:lang w:val="es-MX"/>
              </w:rPr>
            </w:pPr>
          </w:p>
          <w:p w:rsidR="00F6026D" w:rsidRPr="004A295D" w:rsidRDefault="0065216D" w:rsidP="00F6026D">
            <w:pPr>
              <w:widowControl w:val="0"/>
              <w:overflowPunct w:val="0"/>
              <w:adjustRightInd w:val="0"/>
              <w:ind w:left="180" w:right="180"/>
              <w:jc w:val="center"/>
              <w:rPr>
                <w:rFonts w:ascii="Arial" w:hAnsi="Arial" w:cs="Arial"/>
                <w:b/>
                <w:kern w:val="28"/>
                <w:sz w:val="22"/>
                <w:szCs w:val="20"/>
                <w:lang w:val="es-MX"/>
              </w:rPr>
            </w:pPr>
            <w:r>
              <w:rPr>
                <w:rFonts w:ascii="Arial" w:hAnsi="Arial" w:cs="Arial"/>
                <w:b/>
                <w:kern w:val="28"/>
                <w:sz w:val="22"/>
                <w:szCs w:val="20"/>
                <w:lang w:val="es-MX"/>
              </w:rPr>
              <w:t>(Rúbrica)</w:t>
            </w:r>
          </w:p>
          <w:p w:rsidR="00BE56E1" w:rsidRPr="004A295D" w:rsidRDefault="00055157" w:rsidP="00F6026D">
            <w:pPr>
              <w:widowControl w:val="0"/>
              <w:overflowPunct w:val="0"/>
              <w:adjustRightInd w:val="0"/>
              <w:ind w:left="180" w:right="180"/>
              <w:jc w:val="center"/>
              <w:rPr>
                <w:rFonts w:ascii="Arial" w:hAnsi="Arial" w:cs="Arial"/>
                <w:b/>
                <w:kern w:val="28"/>
                <w:sz w:val="22"/>
                <w:szCs w:val="20"/>
                <w:lang w:val="es-MX"/>
              </w:rPr>
            </w:pPr>
            <w:r w:rsidRPr="004A295D">
              <w:rPr>
                <w:rFonts w:ascii="Arial" w:hAnsi="Arial" w:cs="Arial"/>
                <w:b/>
                <w:kern w:val="28"/>
                <w:sz w:val="22"/>
                <w:szCs w:val="20"/>
                <w:lang w:val="es-MX"/>
              </w:rPr>
              <w:t>MTRO. FRANCISCO JAVIER LÓPEZ CORRAL</w:t>
            </w:r>
          </w:p>
          <w:p w:rsidR="00760675" w:rsidRPr="004A295D" w:rsidRDefault="00055157" w:rsidP="00BE56E1">
            <w:pPr>
              <w:widowControl w:val="0"/>
              <w:overflowPunct w:val="0"/>
              <w:adjustRightInd w:val="0"/>
              <w:ind w:left="180" w:right="180"/>
              <w:jc w:val="center"/>
              <w:rPr>
                <w:rFonts w:ascii="Arial" w:hAnsi="Arial" w:cs="Arial"/>
                <w:b/>
                <w:bCs/>
                <w:noProof/>
                <w:spacing w:val="-10"/>
                <w:kern w:val="28"/>
                <w:sz w:val="22"/>
                <w:szCs w:val="20"/>
                <w:lang w:eastAsia="en-US"/>
              </w:rPr>
            </w:pPr>
            <w:r w:rsidRPr="004A295D">
              <w:rPr>
                <w:rFonts w:ascii="Arial" w:hAnsi="Arial" w:cs="Arial"/>
                <w:b/>
                <w:kern w:val="28"/>
                <w:sz w:val="22"/>
                <w:szCs w:val="20"/>
                <w:lang w:val="es-MX"/>
              </w:rPr>
              <w:t>SECRETARIO EJECUTIVO Y REPRESENTANTE LEGAL</w:t>
            </w:r>
          </w:p>
          <w:p w:rsidR="00760675" w:rsidRPr="004A295D" w:rsidRDefault="00760675" w:rsidP="00BE56E1">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tc>
        <w:tc>
          <w:tcPr>
            <w:tcW w:w="4686" w:type="dxa"/>
          </w:tcPr>
          <w:p w:rsidR="00760675" w:rsidRPr="004A295D" w:rsidRDefault="00760675" w:rsidP="002D2408">
            <w:pPr>
              <w:widowControl w:val="0"/>
              <w:overflowPunct w:val="0"/>
              <w:adjustRightInd w:val="0"/>
              <w:ind w:left="180" w:right="180"/>
              <w:jc w:val="center"/>
              <w:rPr>
                <w:rFonts w:ascii="Arial" w:hAnsi="Arial" w:cs="Arial"/>
                <w:b/>
                <w:bCs/>
                <w:noProof/>
                <w:spacing w:val="-10"/>
                <w:kern w:val="28"/>
                <w:sz w:val="22"/>
                <w:szCs w:val="20"/>
                <w:lang w:eastAsia="en-US"/>
              </w:rPr>
            </w:pPr>
          </w:p>
          <w:p w:rsidR="00752F43" w:rsidRPr="004A295D" w:rsidRDefault="00752F43" w:rsidP="00752F43">
            <w:pPr>
              <w:widowControl w:val="0"/>
              <w:overflowPunct w:val="0"/>
              <w:adjustRightInd w:val="0"/>
              <w:ind w:left="180" w:right="180"/>
              <w:jc w:val="center"/>
              <w:rPr>
                <w:rFonts w:ascii="Arial" w:hAnsi="Arial" w:cs="Arial"/>
                <w:smallCaps/>
                <w:kern w:val="28"/>
                <w:sz w:val="22"/>
                <w:szCs w:val="20"/>
                <w:lang w:val="es-MX"/>
              </w:rPr>
            </w:pPr>
            <w:r w:rsidRPr="004A295D">
              <w:rPr>
                <w:rFonts w:ascii="Arial" w:hAnsi="Arial" w:cs="Arial"/>
                <w:b/>
                <w:bCs/>
                <w:noProof/>
                <w:spacing w:val="-10"/>
                <w:kern w:val="28"/>
                <w:sz w:val="22"/>
                <w:szCs w:val="20"/>
                <w:lang w:eastAsia="en-US"/>
              </w:rPr>
              <w:t>POR “</w:t>
            </w:r>
            <w:r w:rsidRPr="004A295D">
              <w:rPr>
                <w:rFonts w:ascii="Arial" w:hAnsi="Arial" w:cs="Arial"/>
                <w:b/>
                <w:bCs/>
                <w:noProof/>
                <w:kern w:val="28"/>
                <w:sz w:val="22"/>
                <w:szCs w:val="20"/>
                <w:lang w:eastAsia="en-US"/>
              </w:rPr>
              <w:t>TIRANT LO BLANCH</w:t>
            </w:r>
            <w:r w:rsidRPr="004A295D">
              <w:rPr>
                <w:rFonts w:ascii="Arial" w:hAnsi="Arial" w:cs="Arial"/>
                <w:b/>
                <w:bCs/>
                <w:noProof/>
                <w:spacing w:val="-10"/>
                <w:kern w:val="28"/>
                <w:sz w:val="22"/>
                <w:szCs w:val="20"/>
                <w:lang w:eastAsia="en-US"/>
              </w:rPr>
              <w:t>”</w:t>
            </w:r>
          </w:p>
          <w:p w:rsidR="00752F43" w:rsidRPr="004A295D" w:rsidRDefault="00752F43" w:rsidP="00752F43">
            <w:pPr>
              <w:widowControl w:val="0"/>
              <w:overflowPunct w:val="0"/>
              <w:adjustRightInd w:val="0"/>
              <w:rPr>
                <w:rFonts w:ascii="Arial" w:hAnsi="Arial" w:cs="Arial"/>
                <w:smallCaps/>
                <w:kern w:val="28"/>
                <w:sz w:val="22"/>
                <w:szCs w:val="20"/>
                <w:lang w:val="es-MX"/>
              </w:rPr>
            </w:pPr>
          </w:p>
          <w:p w:rsidR="00752F43" w:rsidRPr="004A295D" w:rsidRDefault="00752F43" w:rsidP="00752F43">
            <w:pPr>
              <w:widowControl w:val="0"/>
              <w:tabs>
                <w:tab w:val="left" w:pos="1388"/>
                <w:tab w:val="center" w:pos="2048"/>
              </w:tabs>
              <w:overflowPunct w:val="0"/>
              <w:adjustRightInd w:val="0"/>
              <w:ind w:right="272"/>
              <w:rPr>
                <w:rFonts w:ascii="Arial" w:hAnsi="Arial" w:cs="Arial"/>
                <w:smallCaps/>
                <w:kern w:val="28"/>
                <w:sz w:val="22"/>
                <w:szCs w:val="20"/>
                <w:lang w:val="es-MX"/>
              </w:rPr>
            </w:pPr>
          </w:p>
          <w:p w:rsidR="00033576" w:rsidRDefault="0065216D" w:rsidP="0065216D">
            <w:pPr>
              <w:widowControl w:val="0"/>
              <w:tabs>
                <w:tab w:val="left" w:pos="1388"/>
                <w:tab w:val="center" w:pos="2048"/>
              </w:tabs>
              <w:overflowPunct w:val="0"/>
              <w:adjustRightInd w:val="0"/>
              <w:ind w:right="272"/>
              <w:jc w:val="center"/>
              <w:rPr>
                <w:rFonts w:ascii="Arial" w:hAnsi="Arial" w:cs="Arial"/>
                <w:smallCaps/>
                <w:kern w:val="28"/>
                <w:sz w:val="22"/>
                <w:szCs w:val="20"/>
                <w:lang w:val="es-MX"/>
              </w:rPr>
            </w:pPr>
            <w:r>
              <w:rPr>
                <w:rFonts w:ascii="Arial" w:hAnsi="Arial" w:cs="Arial"/>
                <w:b/>
                <w:kern w:val="28"/>
                <w:sz w:val="22"/>
                <w:szCs w:val="20"/>
                <w:lang w:val="es-MX"/>
              </w:rPr>
              <w:t>(Rúbrica)</w:t>
            </w:r>
          </w:p>
          <w:p w:rsidR="009A6C05" w:rsidRPr="004A295D" w:rsidRDefault="009A6C05" w:rsidP="00033576">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95D">
              <w:rPr>
                <w:rFonts w:ascii="Arial" w:hAnsi="Arial" w:cs="Arial"/>
                <w:b/>
                <w:kern w:val="28"/>
                <w:sz w:val="22"/>
                <w:szCs w:val="20"/>
                <w:lang w:val="es-MX"/>
              </w:rPr>
              <w:t>MTRO. ALEJANDRO CUBÍ</w:t>
            </w:r>
          </w:p>
          <w:p w:rsidR="00752F43" w:rsidRPr="004A295D" w:rsidRDefault="00752F43" w:rsidP="00752F43">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95D">
              <w:rPr>
                <w:rFonts w:ascii="Arial" w:hAnsi="Arial" w:cs="Arial"/>
                <w:b/>
                <w:kern w:val="28"/>
                <w:sz w:val="22"/>
                <w:szCs w:val="20"/>
                <w:lang w:val="es-MX"/>
              </w:rPr>
              <w:t>REPRESENTANTE LEGAL</w:t>
            </w:r>
          </w:p>
          <w:p w:rsidR="00FC284D" w:rsidRPr="004A295D" w:rsidRDefault="00FC284D" w:rsidP="00F6026D">
            <w:pPr>
              <w:widowControl w:val="0"/>
              <w:tabs>
                <w:tab w:val="left" w:pos="1388"/>
                <w:tab w:val="center" w:pos="2048"/>
              </w:tabs>
              <w:overflowPunct w:val="0"/>
              <w:adjustRightInd w:val="0"/>
              <w:ind w:right="272"/>
              <w:jc w:val="center"/>
              <w:rPr>
                <w:rFonts w:ascii="Arial" w:hAnsi="Arial" w:cs="Arial"/>
                <w:kern w:val="28"/>
                <w:sz w:val="22"/>
                <w:szCs w:val="20"/>
                <w:lang w:val="es-MX"/>
              </w:rPr>
            </w:pPr>
          </w:p>
        </w:tc>
      </w:tr>
      <w:tr w:rsidR="00752F43" w:rsidRPr="004A295D">
        <w:trPr>
          <w:trHeight w:val="1569"/>
        </w:trPr>
        <w:tc>
          <w:tcPr>
            <w:tcW w:w="10025" w:type="dxa"/>
            <w:gridSpan w:val="2"/>
          </w:tcPr>
          <w:p w:rsidR="00752F43" w:rsidRPr="004A295D" w:rsidRDefault="00752F43" w:rsidP="004935F8">
            <w:pPr>
              <w:widowControl w:val="0"/>
              <w:overflowPunct w:val="0"/>
              <w:adjustRightInd w:val="0"/>
              <w:ind w:right="180"/>
              <w:rPr>
                <w:rFonts w:ascii="Arial" w:hAnsi="Arial" w:cs="Arial"/>
                <w:b/>
                <w:bCs/>
                <w:noProof/>
                <w:spacing w:val="-10"/>
                <w:kern w:val="28"/>
                <w:sz w:val="22"/>
                <w:szCs w:val="20"/>
                <w:lang w:eastAsia="en-US"/>
              </w:rPr>
            </w:pPr>
          </w:p>
          <w:p w:rsidR="00752F43" w:rsidRPr="004A295D" w:rsidRDefault="00752F43" w:rsidP="002D2408">
            <w:pPr>
              <w:widowControl w:val="0"/>
              <w:overflowPunct w:val="0"/>
              <w:adjustRightInd w:val="0"/>
              <w:ind w:left="180" w:right="180"/>
              <w:jc w:val="center"/>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“EL AUTOR”</w:t>
            </w:r>
          </w:p>
          <w:p w:rsidR="00752F43" w:rsidRPr="004A295D" w:rsidRDefault="00752F43" w:rsidP="002D2408">
            <w:pPr>
              <w:widowControl w:val="0"/>
              <w:overflowPunct w:val="0"/>
              <w:adjustRightInd w:val="0"/>
              <w:ind w:left="180" w:right="180"/>
              <w:jc w:val="center"/>
              <w:rPr>
                <w:rFonts w:ascii="Arial" w:hAnsi="Arial" w:cs="Arial"/>
                <w:b/>
                <w:bCs/>
                <w:noProof/>
                <w:spacing w:val="-10"/>
                <w:kern w:val="28"/>
                <w:sz w:val="22"/>
                <w:szCs w:val="20"/>
                <w:lang w:eastAsia="en-US"/>
              </w:rPr>
            </w:pPr>
          </w:p>
          <w:p w:rsidR="00752F43" w:rsidRPr="004A295D" w:rsidRDefault="00752F43" w:rsidP="004935F8">
            <w:pPr>
              <w:widowControl w:val="0"/>
              <w:overflowPunct w:val="0"/>
              <w:adjustRightInd w:val="0"/>
              <w:ind w:right="180"/>
              <w:rPr>
                <w:rFonts w:ascii="Arial" w:hAnsi="Arial" w:cs="Arial"/>
                <w:b/>
                <w:bCs/>
                <w:noProof/>
                <w:spacing w:val="-10"/>
                <w:kern w:val="28"/>
                <w:sz w:val="22"/>
                <w:szCs w:val="20"/>
                <w:lang w:eastAsia="en-US"/>
              </w:rPr>
            </w:pPr>
          </w:p>
          <w:p w:rsidR="00752F43" w:rsidRPr="004A295D" w:rsidRDefault="00752F43" w:rsidP="002D2408">
            <w:pPr>
              <w:widowControl w:val="0"/>
              <w:overflowPunct w:val="0"/>
              <w:adjustRightInd w:val="0"/>
              <w:ind w:left="180" w:right="180"/>
              <w:jc w:val="center"/>
              <w:rPr>
                <w:rFonts w:ascii="Arial" w:hAnsi="Arial" w:cs="Arial"/>
                <w:b/>
                <w:bCs/>
                <w:noProof/>
                <w:spacing w:val="-10"/>
                <w:kern w:val="28"/>
                <w:sz w:val="22"/>
                <w:szCs w:val="20"/>
                <w:lang w:eastAsia="en-US"/>
              </w:rPr>
            </w:pPr>
          </w:p>
          <w:p w:rsidR="00752F43" w:rsidRPr="004A295D" w:rsidRDefault="0065216D" w:rsidP="002D2408">
            <w:pPr>
              <w:widowControl w:val="0"/>
              <w:overflowPunct w:val="0"/>
              <w:adjustRightInd w:val="0"/>
              <w:ind w:left="180" w:right="180"/>
              <w:jc w:val="center"/>
              <w:rPr>
                <w:rFonts w:ascii="Arial" w:hAnsi="Arial" w:cs="Arial"/>
                <w:b/>
                <w:bCs/>
                <w:noProof/>
                <w:spacing w:val="-10"/>
                <w:kern w:val="28"/>
                <w:sz w:val="22"/>
                <w:szCs w:val="20"/>
                <w:lang w:eastAsia="en-US"/>
              </w:rPr>
            </w:pPr>
            <w:r>
              <w:rPr>
                <w:rFonts w:ascii="Arial" w:hAnsi="Arial" w:cs="Arial"/>
                <w:b/>
                <w:kern w:val="28"/>
                <w:sz w:val="22"/>
                <w:szCs w:val="20"/>
                <w:lang w:val="es-MX"/>
              </w:rPr>
              <w:t>(Rúbrica)</w:t>
            </w:r>
          </w:p>
          <w:p w:rsidR="00752F43" w:rsidRPr="004A295D" w:rsidRDefault="00752F43" w:rsidP="002D2408">
            <w:pPr>
              <w:widowControl w:val="0"/>
              <w:overflowPunct w:val="0"/>
              <w:adjustRightInd w:val="0"/>
              <w:ind w:left="180" w:right="180"/>
              <w:jc w:val="center"/>
              <w:rPr>
                <w:rFonts w:ascii="Arial" w:hAnsi="Arial" w:cs="Arial"/>
                <w:b/>
                <w:bCs/>
                <w:noProof/>
                <w:spacing w:val="-10"/>
                <w:kern w:val="28"/>
                <w:sz w:val="22"/>
                <w:szCs w:val="20"/>
                <w:lang w:eastAsia="en-US"/>
              </w:rPr>
            </w:pPr>
            <w:r w:rsidRPr="004A295D">
              <w:rPr>
                <w:rFonts w:ascii="Arial" w:hAnsi="Arial" w:cs="Arial"/>
                <w:b/>
                <w:bCs/>
                <w:sz w:val="22"/>
              </w:rPr>
              <w:t>MTRO. SAÚL MANDUJANO RUBIO</w:t>
            </w:r>
          </w:p>
        </w:tc>
      </w:tr>
    </w:tbl>
    <w:p w:rsidR="004C5998" w:rsidRDefault="004C5998" w:rsidP="002D2408">
      <w:pPr>
        <w:widowControl w:val="0"/>
        <w:rPr>
          <w:rFonts w:ascii="Arial" w:hAnsi="Arial" w:cs="Arial"/>
          <w:sz w:val="22"/>
          <w:szCs w:val="20"/>
        </w:rPr>
      </w:pPr>
    </w:p>
    <w:p w:rsidR="008D056A" w:rsidRPr="004A295D" w:rsidRDefault="008D056A" w:rsidP="002D2408">
      <w:pPr>
        <w:widowControl w:val="0"/>
        <w:rPr>
          <w:rFonts w:ascii="Arial" w:hAnsi="Arial" w:cs="Arial"/>
          <w:sz w:val="22"/>
          <w:szCs w:val="20"/>
        </w:rPr>
      </w:pPr>
    </w:p>
    <w:p w:rsidR="002200E4" w:rsidRDefault="002200E4" w:rsidP="002D2408">
      <w:pPr>
        <w:widowControl w:val="0"/>
        <w:rPr>
          <w:rFonts w:ascii="Arial" w:hAnsi="Arial" w:cs="Arial"/>
          <w:sz w:val="22"/>
          <w:szCs w:val="20"/>
        </w:rPr>
      </w:pPr>
    </w:p>
    <w:p w:rsidR="00B7132F" w:rsidRPr="004A295D" w:rsidRDefault="00B7132F" w:rsidP="002D2408">
      <w:pPr>
        <w:widowControl w:val="0"/>
        <w:rPr>
          <w:rFonts w:ascii="Arial" w:hAnsi="Arial" w:cs="Arial"/>
          <w:sz w:val="22"/>
          <w:szCs w:val="20"/>
        </w:rPr>
      </w:pPr>
    </w:p>
    <w:tbl>
      <w:tblPr>
        <w:tblW w:w="10103" w:type="dxa"/>
        <w:tblLayout w:type="fixed"/>
        <w:tblCellMar>
          <w:left w:w="180" w:type="dxa"/>
          <w:right w:w="180" w:type="dxa"/>
        </w:tblCellMar>
        <w:tblLook w:val="0000" w:firstRow="0" w:lastRow="0" w:firstColumn="0" w:lastColumn="0" w:noHBand="0" w:noVBand="0"/>
      </w:tblPr>
      <w:tblGrid>
        <w:gridCol w:w="5315"/>
        <w:gridCol w:w="4788"/>
      </w:tblGrid>
      <w:tr w:rsidR="00760675" w:rsidRPr="004A295D">
        <w:trPr>
          <w:trHeight w:val="1176"/>
        </w:trPr>
        <w:tc>
          <w:tcPr>
            <w:tcW w:w="5315" w:type="dxa"/>
          </w:tcPr>
          <w:p w:rsidR="00F14003" w:rsidRPr="004A295D" w:rsidRDefault="00871DD4" w:rsidP="00760675">
            <w:pPr>
              <w:widowControl w:val="0"/>
              <w:overflowPunct w:val="0"/>
              <w:adjustRightInd w:val="0"/>
              <w:ind w:left="180" w:right="180"/>
              <w:jc w:val="center"/>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VALIDANDO EL CONTENIDO TÉCNICO</w:t>
            </w:r>
          </w:p>
          <w:p w:rsidR="00760675" w:rsidRPr="004A295D" w:rsidRDefault="00F14003" w:rsidP="00760675">
            <w:pPr>
              <w:widowControl w:val="0"/>
              <w:overflowPunct w:val="0"/>
              <w:adjustRightInd w:val="0"/>
              <w:ind w:left="180" w:right="180"/>
              <w:jc w:val="center"/>
              <w:rPr>
                <w:rFonts w:ascii="Arial" w:hAnsi="Arial" w:cs="Arial"/>
                <w:b/>
                <w:kern w:val="28"/>
                <w:sz w:val="22"/>
                <w:szCs w:val="20"/>
                <w:lang w:val="es-MX"/>
              </w:rPr>
            </w:pPr>
            <w:r w:rsidRPr="004A295D">
              <w:rPr>
                <w:rFonts w:ascii="Arial" w:hAnsi="Arial" w:cs="Arial"/>
                <w:b/>
                <w:bCs/>
                <w:noProof/>
                <w:spacing w:val="-10"/>
                <w:kern w:val="28"/>
                <w:sz w:val="22"/>
                <w:szCs w:val="20"/>
                <w:lang w:eastAsia="en-US"/>
              </w:rPr>
              <w:t>DE “EL INSTITUTO”</w:t>
            </w:r>
          </w:p>
          <w:p w:rsidR="00812B62" w:rsidRPr="004A295D" w:rsidRDefault="00812B62" w:rsidP="00812B62">
            <w:pPr>
              <w:widowControl w:val="0"/>
              <w:tabs>
                <w:tab w:val="left" w:pos="1388"/>
                <w:tab w:val="center" w:pos="2048"/>
              </w:tabs>
              <w:overflowPunct w:val="0"/>
              <w:adjustRightInd w:val="0"/>
              <w:ind w:right="272"/>
              <w:rPr>
                <w:rFonts w:ascii="Arial" w:hAnsi="Arial" w:cs="Arial"/>
                <w:kern w:val="28"/>
                <w:sz w:val="22"/>
                <w:szCs w:val="20"/>
                <w:lang w:val="es-MX"/>
              </w:rPr>
            </w:pPr>
          </w:p>
          <w:p w:rsidR="00812B62" w:rsidRPr="004A295D" w:rsidRDefault="00812B62" w:rsidP="00812B62">
            <w:pPr>
              <w:widowControl w:val="0"/>
              <w:tabs>
                <w:tab w:val="left" w:pos="1388"/>
                <w:tab w:val="center" w:pos="2048"/>
              </w:tabs>
              <w:overflowPunct w:val="0"/>
              <w:adjustRightInd w:val="0"/>
              <w:ind w:right="272"/>
              <w:rPr>
                <w:rFonts w:ascii="Arial" w:hAnsi="Arial" w:cs="Arial"/>
                <w:kern w:val="28"/>
                <w:sz w:val="22"/>
                <w:szCs w:val="20"/>
                <w:lang w:val="es-MX"/>
              </w:rPr>
            </w:pPr>
          </w:p>
          <w:p w:rsidR="00812B62" w:rsidRPr="004A295D" w:rsidRDefault="00812B62" w:rsidP="00812B62">
            <w:pPr>
              <w:widowControl w:val="0"/>
              <w:tabs>
                <w:tab w:val="left" w:pos="1388"/>
                <w:tab w:val="center" w:pos="2048"/>
              </w:tabs>
              <w:overflowPunct w:val="0"/>
              <w:adjustRightInd w:val="0"/>
              <w:ind w:right="272"/>
              <w:rPr>
                <w:rFonts w:ascii="Arial" w:hAnsi="Arial" w:cs="Arial"/>
                <w:kern w:val="28"/>
                <w:sz w:val="22"/>
                <w:szCs w:val="20"/>
                <w:lang w:val="es-MX"/>
              </w:rPr>
            </w:pPr>
          </w:p>
          <w:p w:rsidR="00812B62" w:rsidRPr="004A295D" w:rsidRDefault="00812B62" w:rsidP="00812B62">
            <w:pPr>
              <w:widowControl w:val="0"/>
              <w:tabs>
                <w:tab w:val="left" w:pos="1388"/>
                <w:tab w:val="center" w:pos="2048"/>
              </w:tabs>
              <w:overflowPunct w:val="0"/>
              <w:adjustRightInd w:val="0"/>
              <w:ind w:right="272"/>
              <w:rPr>
                <w:rFonts w:ascii="Arial" w:hAnsi="Arial" w:cs="Arial"/>
                <w:kern w:val="28"/>
                <w:sz w:val="22"/>
                <w:szCs w:val="20"/>
                <w:lang w:val="es-MX"/>
              </w:rPr>
            </w:pPr>
          </w:p>
          <w:p w:rsidR="00812B62" w:rsidRPr="004A295D" w:rsidRDefault="0065216D" w:rsidP="0065216D">
            <w:pPr>
              <w:widowControl w:val="0"/>
              <w:tabs>
                <w:tab w:val="left" w:pos="1388"/>
                <w:tab w:val="center" w:pos="2048"/>
              </w:tabs>
              <w:overflowPunct w:val="0"/>
              <w:adjustRightInd w:val="0"/>
              <w:ind w:right="272"/>
              <w:jc w:val="center"/>
              <w:rPr>
                <w:rFonts w:ascii="Arial" w:hAnsi="Arial" w:cs="Arial"/>
                <w:kern w:val="28"/>
                <w:sz w:val="22"/>
                <w:szCs w:val="20"/>
                <w:lang w:val="es-MX"/>
              </w:rPr>
            </w:pPr>
            <w:r>
              <w:rPr>
                <w:rFonts w:ascii="Arial" w:hAnsi="Arial" w:cs="Arial"/>
                <w:b/>
                <w:kern w:val="28"/>
                <w:sz w:val="22"/>
                <w:szCs w:val="20"/>
                <w:lang w:val="es-MX"/>
              </w:rPr>
              <w:t>(Rúbrica)</w:t>
            </w:r>
          </w:p>
          <w:p w:rsidR="00A028A0" w:rsidRPr="004A295D" w:rsidRDefault="00812B62" w:rsidP="00812B62">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95D">
              <w:rPr>
                <w:rFonts w:ascii="Arial" w:hAnsi="Arial" w:cs="Arial"/>
                <w:b/>
                <w:bCs/>
                <w:smallCaps/>
                <w:kern w:val="28"/>
                <w:sz w:val="22"/>
                <w:szCs w:val="20"/>
              </w:rPr>
              <w:t xml:space="preserve">DR. RANULFO IGOR VIVERO </w:t>
            </w:r>
            <w:r w:rsidR="00A028A0" w:rsidRPr="004A295D">
              <w:rPr>
                <w:rFonts w:ascii="Arial" w:hAnsi="Arial" w:cs="Arial"/>
                <w:b/>
                <w:bCs/>
                <w:smallCaps/>
                <w:kern w:val="28"/>
                <w:sz w:val="22"/>
                <w:szCs w:val="20"/>
              </w:rPr>
              <w:t>A</w:t>
            </w:r>
            <w:r w:rsidRPr="004A295D">
              <w:rPr>
                <w:rFonts w:ascii="Arial" w:hAnsi="Arial" w:cs="Arial"/>
                <w:b/>
                <w:bCs/>
                <w:smallCaps/>
                <w:kern w:val="28"/>
                <w:sz w:val="22"/>
                <w:szCs w:val="20"/>
              </w:rPr>
              <w:t>VILA</w:t>
            </w:r>
          </w:p>
          <w:p w:rsidR="00871DD4" w:rsidRPr="004A295D" w:rsidRDefault="00A028A0" w:rsidP="00812B62">
            <w:pPr>
              <w:widowControl w:val="0"/>
              <w:tabs>
                <w:tab w:val="left" w:pos="1388"/>
                <w:tab w:val="center" w:pos="2048"/>
              </w:tabs>
              <w:overflowPunct w:val="0"/>
              <w:adjustRightInd w:val="0"/>
              <w:ind w:right="272"/>
              <w:jc w:val="center"/>
              <w:rPr>
                <w:rFonts w:ascii="Arial" w:hAnsi="Arial" w:cs="Arial"/>
                <w:b/>
                <w:kern w:val="28"/>
                <w:sz w:val="22"/>
                <w:szCs w:val="20"/>
                <w:lang w:val="es-MX"/>
              </w:rPr>
            </w:pPr>
            <w:r w:rsidRPr="004A295D">
              <w:rPr>
                <w:rFonts w:ascii="Arial" w:hAnsi="Arial" w:cs="Arial"/>
                <w:b/>
                <w:kern w:val="28"/>
                <w:sz w:val="22"/>
                <w:szCs w:val="20"/>
                <w:lang w:val="es-MX"/>
              </w:rPr>
              <w:t>JEFE</w:t>
            </w:r>
            <w:r w:rsidR="00055157" w:rsidRPr="004A295D">
              <w:rPr>
                <w:rFonts w:ascii="Arial" w:hAnsi="Arial" w:cs="Arial"/>
                <w:b/>
                <w:kern w:val="28"/>
                <w:sz w:val="22"/>
                <w:szCs w:val="20"/>
                <w:lang w:val="es-MX"/>
              </w:rPr>
              <w:t xml:space="preserve"> DEL CENTRO DE FORMACIÓN Y DOCUMENTACIÓN ELECTORAL</w:t>
            </w:r>
          </w:p>
          <w:p w:rsidR="00A8542F" w:rsidRPr="004A295D" w:rsidRDefault="00A8542F" w:rsidP="00760675">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p w:rsidR="00760675" w:rsidRPr="004A295D" w:rsidRDefault="00760675" w:rsidP="00760675">
            <w:pPr>
              <w:widowControl w:val="0"/>
              <w:tabs>
                <w:tab w:val="left" w:pos="1388"/>
                <w:tab w:val="center" w:pos="2048"/>
              </w:tabs>
              <w:overflowPunct w:val="0"/>
              <w:adjustRightInd w:val="0"/>
              <w:ind w:right="272"/>
              <w:jc w:val="center"/>
              <w:rPr>
                <w:rFonts w:ascii="Arial" w:hAnsi="Arial" w:cs="Arial"/>
                <w:smallCaps/>
                <w:kern w:val="28"/>
                <w:sz w:val="22"/>
                <w:szCs w:val="20"/>
                <w:lang w:val="es-MX"/>
              </w:rPr>
            </w:pPr>
          </w:p>
        </w:tc>
        <w:tc>
          <w:tcPr>
            <w:tcW w:w="4788" w:type="dxa"/>
          </w:tcPr>
          <w:p w:rsidR="00760675" w:rsidRPr="004A295D" w:rsidRDefault="00760675" w:rsidP="008D056A">
            <w:pPr>
              <w:widowControl w:val="0"/>
              <w:overflowPunct w:val="0"/>
              <w:adjustRightInd w:val="0"/>
              <w:ind w:left="180" w:right="180"/>
              <w:jc w:val="center"/>
              <w:rPr>
                <w:rFonts w:ascii="Arial" w:hAnsi="Arial" w:cs="Arial"/>
                <w:b/>
                <w:bCs/>
                <w:noProof/>
                <w:spacing w:val="-10"/>
                <w:kern w:val="28"/>
                <w:sz w:val="22"/>
                <w:szCs w:val="20"/>
                <w:lang w:eastAsia="en-US"/>
              </w:rPr>
            </w:pPr>
          </w:p>
        </w:tc>
      </w:tr>
      <w:tr w:rsidR="00871DD4" w:rsidRPr="004A295D">
        <w:trPr>
          <w:trHeight w:val="1176"/>
        </w:trPr>
        <w:tc>
          <w:tcPr>
            <w:tcW w:w="5315" w:type="dxa"/>
          </w:tcPr>
          <w:p w:rsidR="00F14003" w:rsidRPr="004A295D" w:rsidRDefault="00871DD4" w:rsidP="00871DD4">
            <w:pPr>
              <w:widowControl w:val="0"/>
              <w:overflowPunct w:val="0"/>
              <w:adjustRightInd w:val="0"/>
              <w:ind w:left="180" w:right="180"/>
              <w:jc w:val="center"/>
              <w:rPr>
                <w:rFonts w:ascii="Arial" w:hAnsi="Arial" w:cs="Arial"/>
                <w:b/>
                <w:bCs/>
                <w:noProof/>
                <w:spacing w:val="-10"/>
                <w:kern w:val="28"/>
                <w:sz w:val="22"/>
                <w:szCs w:val="20"/>
                <w:lang w:eastAsia="en-US"/>
              </w:rPr>
            </w:pPr>
            <w:r w:rsidRPr="004A295D">
              <w:rPr>
                <w:rFonts w:ascii="Arial" w:hAnsi="Arial" w:cs="Arial"/>
                <w:b/>
                <w:bCs/>
                <w:noProof/>
                <w:spacing w:val="-10"/>
                <w:kern w:val="28"/>
                <w:sz w:val="22"/>
                <w:szCs w:val="20"/>
                <w:lang w:eastAsia="en-US"/>
              </w:rPr>
              <w:t>VALIDANDO EL CONTENIDO JURÍDICO</w:t>
            </w:r>
          </w:p>
          <w:p w:rsidR="00871DD4" w:rsidRPr="004A295D" w:rsidRDefault="00F14003" w:rsidP="00871DD4">
            <w:pPr>
              <w:widowControl w:val="0"/>
              <w:overflowPunct w:val="0"/>
              <w:adjustRightInd w:val="0"/>
              <w:ind w:left="180" w:right="180"/>
              <w:jc w:val="center"/>
              <w:rPr>
                <w:rFonts w:ascii="Arial" w:hAnsi="Arial" w:cs="Arial"/>
                <w:b/>
                <w:kern w:val="28"/>
                <w:sz w:val="22"/>
                <w:szCs w:val="20"/>
                <w:lang w:val="es-MX"/>
              </w:rPr>
            </w:pPr>
            <w:r w:rsidRPr="004A295D">
              <w:rPr>
                <w:rFonts w:ascii="Arial" w:hAnsi="Arial" w:cs="Arial"/>
                <w:b/>
                <w:bCs/>
                <w:noProof/>
                <w:spacing w:val="-10"/>
                <w:kern w:val="28"/>
                <w:sz w:val="22"/>
                <w:szCs w:val="20"/>
                <w:lang w:eastAsia="en-US"/>
              </w:rPr>
              <w:t>DE “EL INSTITUTO”</w:t>
            </w:r>
          </w:p>
          <w:p w:rsidR="00812B62" w:rsidRPr="004A295D" w:rsidRDefault="00812B62" w:rsidP="00812B62">
            <w:pPr>
              <w:widowControl w:val="0"/>
              <w:overflowPunct w:val="0"/>
              <w:adjustRightInd w:val="0"/>
              <w:ind w:right="272"/>
              <w:rPr>
                <w:rFonts w:ascii="Arial" w:hAnsi="Arial" w:cs="Arial"/>
                <w:kern w:val="28"/>
                <w:sz w:val="22"/>
                <w:szCs w:val="20"/>
                <w:lang w:val="es-MX"/>
              </w:rPr>
            </w:pPr>
          </w:p>
          <w:p w:rsidR="00812B62" w:rsidRPr="004A295D" w:rsidRDefault="00812B62" w:rsidP="00812B62">
            <w:pPr>
              <w:widowControl w:val="0"/>
              <w:overflowPunct w:val="0"/>
              <w:adjustRightInd w:val="0"/>
              <w:ind w:right="272"/>
              <w:rPr>
                <w:rFonts w:ascii="Arial" w:hAnsi="Arial" w:cs="Arial"/>
                <w:kern w:val="28"/>
                <w:sz w:val="22"/>
                <w:szCs w:val="20"/>
                <w:lang w:val="es-MX"/>
              </w:rPr>
            </w:pPr>
          </w:p>
          <w:p w:rsidR="00812B62" w:rsidRPr="004A295D" w:rsidRDefault="00812B62" w:rsidP="00812B62">
            <w:pPr>
              <w:widowControl w:val="0"/>
              <w:overflowPunct w:val="0"/>
              <w:adjustRightInd w:val="0"/>
              <w:ind w:right="272"/>
              <w:rPr>
                <w:rFonts w:ascii="Arial" w:hAnsi="Arial" w:cs="Arial"/>
                <w:kern w:val="28"/>
                <w:sz w:val="22"/>
                <w:szCs w:val="20"/>
                <w:lang w:val="es-MX"/>
              </w:rPr>
            </w:pPr>
          </w:p>
          <w:p w:rsidR="00347926" w:rsidRPr="004A295D" w:rsidRDefault="00347926" w:rsidP="00812B62">
            <w:pPr>
              <w:widowControl w:val="0"/>
              <w:overflowPunct w:val="0"/>
              <w:adjustRightInd w:val="0"/>
              <w:ind w:right="272"/>
              <w:rPr>
                <w:rFonts w:ascii="Arial" w:hAnsi="Arial" w:cs="Arial"/>
                <w:kern w:val="28"/>
                <w:sz w:val="22"/>
                <w:szCs w:val="20"/>
                <w:lang w:val="es-MX"/>
              </w:rPr>
            </w:pPr>
          </w:p>
          <w:p w:rsidR="00812B62" w:rsidRPr="004A295D" w:rsidRDefault="00812B62" w:rsidP="00812B62">
            <w:pPr>
              <w:widowControl w:val="0"/>
              <w:overflowPunct w:val="0"/>
              <w:adjustRightInd w:val="0"/>
              <w:ind w:right="272"/>
              <w:rPr>
                <w:rFonts w:ascii="Arial" w:hAnsi="Arial" w:cs="Arial"/>
                <w:kern w:val="28"/>
                <w:sz w:val="22"/>
                <w:szCs w:val="20"/>
                <w:lang w:val="es-MX"/>
              </w:rPr>
            </w:pPr>
          </w:p>
          <w:p w:rsidR="00812B62" w:rsidRPr="004A295D" w:rsidRDefault="0065216D" w:rsidP="0065216D">
            <w:pPr>
              <w:widowControl w:val="0"/>
              <w:overflowPunct w:val="0"/>
              <w:adjustRightInd w:val="0"/>
              <w:ind w:right="272"/>
              <w:jc w:val="center"/>
              <w:rPr>
                <w:rFonts w:ascii="Arial" w:hAnsi="Arial" w:cs="Arial"/>
                <w:kern w:val="28"/>
                <w:sz w:val="22"/>
                <w:szCs w:val="20"/>
                <w:lang w:val="es-MX"/>
              </w:rPr>
            </w:pPr>
            <w:r>
              <w:rPr>
                <w:rFonts w:ascii="Arial" w:hAnsi="Arial" w:cs="Arial"/>
                <w:b/>
                <w:kern w:val="28"/>
                <w:sz w:val="22"/>
                <w:szCs w:val="20"/>
                <w:lang w:val="es-MX"/>
              </w:rPr>
              <w:t>(Rúbrica)</w:t>
            </w:r>
          </w:p>
          <w:p w:rsidR="00871DD4" w:rsidRPr="004A295D" w:rsidRDefault="00080842" w:rsidP="00812B62">
            <w:pPr>
              <w:widowControl w:val="0"/>
              <w:overflowPunct w:val="0"/>
              <w:adjustRightInd w:val="0"/>
              <w:ind w:right="272"/>
              <w:jc w:val="center"/>
              <w:rPr>
                <w:rFonts w:ascii="Arial" w:hAnsi="Arial" w:cs="Arial"/>
                <w:b/>
                <w:kern w:val="28"/>
                <w:sz w:val="22"/>
                <w:szCs w:val="20"/>
                <w:lang w:val="es-MX"/>
              </w:rPr>
            </w:pPr>
            <w:r w:rsidRPr="004A295D">
              <w:rPr>
                <w:rFonts w:ascii="Arial" w:hAnsi="Arial" w:cs="Arial"/>
                <w:b/>
                <w:kern w:val="28"/>
                <w:sz w:val="22"/>
                <w:szCs w:val="20"/>
                <w:lang w:val="es-MX"/>
              </w:rPr>
              <w:t>MTRA.ROCÍO MARTÍNEZ BASTIDA</w:t>
            </w:r>
          </w:p>
          <w:p w:rsidR="00871DD4" w:rsidRPr="004A295D" w:rsidRDefault="00080842" w:rsidP="00055157">
            <w:pPr>
              <w:widowControl w:val="0"/>
              <w:overflowPunct w:val="0"/>
              <w:adjustRightInd w:val="0"/>
              <w:ind w:right="272"/>
              <w:jc w:val="center"/>
              <w:rPr>
                <w:rFonts w:ascii="Arial" w:hAnsi="Arial" w:cs="Arial"/>
                <w:bCs/>
                <w:noProof/>
                <w:spacing w:val="-10"/>
                <w:kern w:val="28"/>
                <w:sz w:val="22"/>
                <w:szCs w:val="20"/>
                <w:lang w:eastAsia="en-US"/>
              </w:rPr>
            </w:pPr>
            <w:r w:rsidRPr="004A295D">
              <w:rPr>
                <w:rFonts w:ascii="Arial" w:hAnsi="Arial" w:cs="Arial"/>
                <w:b/>
                <w:kern w:val="28"/>
                <w:sz w:val="22"/>
                <w:szCs w:val="20"/>
                <w:lang w:val="es-MX"/>
              </w:rPr>
              <w:t>DIRECTORA JURÍDICO-</w:t>
            </w:r>
            <w:r w:rsidR="00055157" w:rsidRPr="004A295D">
              <w:rPr>
                <w:rFonts w:ascii="Arial" w:hAnsi="Arial" w:cs="Arial"/>
                <w:b/>
                <w:kern w:val="28"/>
                <w:sz w:val="22"/>
                <w:szCs w:val="20"/>
                <w:lang w:val="es-MX"/>
              </w:rPr>
              <w:t>CONSULTIVA</w:t>
            </w:r>
          </w:p>
        </w:tc>
        <w:tc>
          <w:tcPr>
            <w:tcW w:w="4788" w:type="dxa"/>
          </w:tcPr>
          <w:p w:rsidR="00871DD4" w:rsidRPr="004A295D" w:rsidRDefault="00871DD4" w:rsidP="00965303">
            <w:pPr>
              <w:widowControl w:val="0"/>
              <w:overflowPunct w:val="0"/>
              <w:adjustRightInd w:val="0"/>
              <w:ind w:left="180" w:right="180"/>
              <w:jc w:val="center"/>
              <w:rPr>
                <w:rFonts w:ascii="Arial" w:hAnsi="Arial" w:cs="Arial"/>
                <w:b/>
                <w:bCs/>
                <w:noProof/>
                <w:spacing w:val="-10"/>
                <w:kern w:val="28"/>
                <w:sz w:val="22"/>
                <w:szCs w:val="20"/>
                <w:lang w:eastAsia="en-US"/>
              </w:rPr>
            </w:pPr>
          </w:p>
        </w:tc>
      </w:tr>
    </w:tbl>
    <w:p w:rsidR="001572B6" w:rsidRPr="004A295D" w:rsidRDefault="001572B6" w:rsidP="001376D8">
      <w:pPr>
        <w:widowControl w:val="0"/>
        <w:rPr>
          <w:rFonts w:ascii="Arial" w:hAnsi="Arial" w:cs="Arial"/>
          <w:sz w:val="22"/>
          <w:szCs w:val="20"/>
        </w:rPr>
      </w:pPr>
    </w:p>
    <w:p w:rsidR="005341AF" w:rsidRPr="004A295D" w:rsidRDefault="005341AF" w:rsidP="001376D8">
      <w:pPr>
        <w:widowControl w:val="0"/>
        <w:rPr>
          <w:rFonts w:ascii="Arial" w:hAnsi="Arial" w:cs="Arial"/>
          <w:sz w:val="22"/>
          <w:szCs w:val="20"/>
        </w:rPr>
      </w:pPr>
    </w:p>
    <w:p w:rsidR="00CB6D2E" w:rsidRPr="004A295D" w:rsidRDefault="00CB6D2E" w:rsidP="001376D8">
      <w:pPr>
        <w:widowControl w:val="0"/>
        <w:rPr>
          <w:rFonts w:ascii="Arial" w:hAnsi="Arial" w:cs="Arial"/>
          <w:sz w:val="22"/>
          <w:szCs w:val="20"/>
        </w:rPr>
      </w:pPr>
    </w:p>
    <w:p w:rsidR="00CB6D2E" w:rsidRPr="004A295D" w:rsidRDefault="00CB6D2E" w:rsidP="001376D8">
      <w:pPr>
        <w:widowControl w:val="0"/>
        <w:rPr>
          <w:rFonts w:ascii="Arial" w:hAnsi="Arial" w:cs="Arial"/>
          <w:sz w:val="22"/>
          <w:szCs w:val="20"/>
        </w:rPr>
      </w:pPr>
    </w:p>
    <w:p w:rsidR="00507C98" w:rsidRPr="004A295D" w:rsidRDefault="00507C98" w:rsidP="001376D8">
      <w:pPr>
        <w:widowControl w:val="0"/>
        <w:rPr>
          <w:rFonts w:ascii="Arial" w:hAnsi="Arial" w:cs="Arial"/>
          <w:sz w:val="22"/>
          <w:szCs w:val="20"/>
        </w:rPr>
      </w:pPr>
    </w:p>
    <w:p w:rsidR="00507C98" w:rsidRPr="004A295D" w:rsidRDefault="00507C98" w:rsidP="001376D8">
      <w:pPr>
        <w:widowControl w:val="0"/>
        <w:rPr>
          <w:rFonts w:ascii="Arial" w:hAnsi="Arial" w:cs="Arial"/>
          <w:sz w:val="22"/>
          <w:szCs w:val="20"/>
        </w:rPr>
      </w:pPr>
    </w:p>
    <w:p w:rsidR="00507C98" w:rsidRPr="004A295D" w:rsidRDefault="00507C98" w:rsidP="001376D8">
      <w:pPr>
        <w:widowControl w:val="0"/>
        <w:rPr>
          <w:rFonts w:ascii="Arial" w:hAnsi="Arial" w:cs="Arial"/>
          <w:sz w:val="22"/>
          <w:szCs w:val="20"/>
        </w:rPr>
      </w:pPr>
    </w:p>
    <w:p w:rsidR="00507C98" w:rsidRPr="004A295D" w:rsidRDefault="00507C98" w:rsidP="001376D8">
      <w:pPr>
        <w:widowControl w:val="0"/>
        <w:rPr>
          <w:rFonts w:ascii="Arial" w:hAnsi="Arial" w:cs="Arial"/>
          <w:sz w:val="22"/>
          <w:szCs w:val="20"/>
        </w:rPr>
      </w:pPr>
    </w:p>
    <w:p w:rsidR="00CB6D2E" w:rsidRPr="004A295D" w:rsidRDefault="00CB6D2E" w:rsidP="001376D8">
      <w:pPr>
        <w:widowControl w:val="0"/>
        <w:rPr>
          <w:rFonts w:ascii="Arial" w:hAnsi="Arial" w:cs="Arial"/>
          <w:sz w:val="22"/>
          <w:szCs w:val="20"/>
        </w:rPr>
      </w:pPr>
    </w:p>
    <w:p w:rsidR="00C43D13" w:rsidRPr="004A295D" w:rsidRDefault="00C43D13"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EF0C55" w:rsidRDefault="00EF0C55" w:rsidP="001376D8">
      <w:pPr>
        <w:widowControl w:val="0"/>
        <w:rPr>
          <w:rFonts w:ascii="Arial" w:hAnsi="Arial" w:cs="Arial"/>
          <w:sz w:val="22"/>
          <w:szCs w:val="20"/>
        </w:rPr>
      </w:pPr>
    </w:p>
    <w:p w:rsidR="00C43D13" w:rsidRPr="004A295D" w:rsidRDefault="00C43D13" w:rsidP="001376D8">
      <w:pPr>
        <w:widowControl w:val="0"/>
        <w:rPr>
          <w:rFonts w:ascii="Arial" w:hAnsi="Arial" w:cs="Arial"/>
          <w:sz w:val="22"/>
          <w:szCs w:val="20"/>
        </w:rPr>
      </w:pPr>
    </w:p>
    <w:p w:rsidR="005341AF" w:rsidRPr="004A295D" w:rsidRDefault="005341AF" w:rsidP="001376D8">
      <w:pPr>
        <w:widowControl w:val="0"/>
        <w:rPr>
          <w:rFonts w:ascii="Arial" w:hAnsi="Arial" w:cs="Arial"/>
          <w:sz w:val="22"/>
          <w:szCs w:val="20"/>
        </w:rPr>
      </w:pPr>
    </w:p>
    <w:p w:rsidR="001572B6" w:rsidRPr="004A295D" w:rsidRDefault="001572B6" w:rsidP="001376D8">
      <w:pPr>
        <w:widowControl w:val="0"/>
        <w:rPr>
          <w:rFonts w:ascii="Arial" w:hAnsi="Arial" w:cs="Arial"/>
          <w:sz w:val="22"/>
          <w:szCs w:val="20"/>
        </w:rPr>
      </w:pPr>
    </w:p>
    <w:p w:rsidR="00760675" w:rsidRPr="004A295D" w:rsidRDefault="001572B6" w:rsidP="00EC1D17">
      <w:pPr>
        <w:jc w:val="both"/>
        <w:rPr>
          <w:rFonts w:ascii="Arial" w:hAnsi="Arial" w:cs="Arial"/>
          <w:bCs/>
          <w:sz w:val="16"/>
          <w:szCs w:val="18"/>
        </w:rPr>
      </w:pPr>
      <w:r w:rsidRPr="004A295D">
        <w:rPr>
          <w:rFonts w:ascii="Arial" w:hAnsi="Arial" w:cs="Arial"/>
          <w:sz w:val="16"/>
          <w:szCs w:val="18"/>
        </w:rPr>
        <w:t xml:space="preserve">Las firmas anteriores corresponden al contrato de coedición </w:t>
      </w:r>
      <w:r w:rsidR="00965303" w:rsidRPr="004A295D">
        <w:rPr>
          <w:rFonts w:ascii="Arial" w:hAnsi="Arial" w:cs="Arial"/>
          <w:bCs/>
          <w:sz w:val="16"/>
          <w:szCs w:val="18"/>
        </w:rPr>
        <w:t xml:space="preserve">de la obra titulada </w:t>
      </w:r>
      <w:r w:rsidR="00965303" w:rsidRPr="004A295D">
        <w:rPr>
          <w:rFonts w:ascii="Arial" w:hAnsi="Arial" w:cs="Arial"/>
          <w:bCs/>
          <w:i/>
          <w:sz w:val="16"/>
          <w:szCs w:val="18"/>
        </w:rPr>
        <w:t>Control de convencionalidad y convergencia interpretativa</w:t>
      </w:r>
      <w:r w:rsidRPr="004A295D">
        <w:rPr>
          <w:rFonts w:ascii="Arial" w:hAnsi="Arial" w:cs="Arial"/>
          <w:sz w:val="16"/>
          <w:szCs w:val="18"/>
        </w:rPr>
        <w:t xml:space="preserve">, que celebran </w:t>
      </w:r>
      <w:r w:rsidRPr="004A295D">
        <w:rPr>
          <w:rFonts w:ascii="Arial" w:hAnsi="Arial" w:cs="Arial"/>
          <w:bCs/>
          <w:sz w:val="16"/>
          <w:szCs w:val="18"/>
        </w:rPr>
        <w:t xml:space="preserve">el Instituto </w:t>
      </w:r>
      <w:r w:rsidR="00965303" w:rsidRPr="004A295D">
        <w:rPr>
          <w:rFonts w:ascii="Arial" w:hAnsi="Arial" w:cs="Arial"/>
          <w:bCs/>
          <w:sz w:val="16"/>
          <w:szCs w:val="18"/>
        </w:rPr>
        <w:t>Electoral del Estado de México</w:t>
      </w:r>
      <w:r w:rsidR="00080842" w:rsidRPr="004A295D">
        <w:rPr>
          <w:rFonts w:ascii="Arial" w:hAnsi="Arial" w:cs="Arial"/>
          <w:bCs/>
          <w:sz w:val="16"/>
          <w:szCs w:val="18"/>
        </w:rPr>
        <w:t>,</w:t>
      </w:r>
      <w:r w:rsidRPr="004A295D">
        <w:rPr>
          <w:rFonts w:ascii="Arial" w:hAnsi="Arial" w:cs="Arial"/>
          <w:bCs/>
          <w:sz w:val="16"/>
          <w:szCs w:val="18"/>
        </w:rPr>
        <w:t xml:space="preserve"> </w:t>
      </w:r>
      <w:r w:rsidR="00AC704F" w:rsidRPr="004A295D">
        <w:rPr>
          <w:rFonts w:ascii="Arial" w:hAnsi="Arial" w:cs="Arial"/>
          <w:bCs/>
          <w:sz w:val="16"/>
          <w:szCs w:val="18"/>
        </w:rPr>
        <w:t xml:space="preserve">la </w:t>
      </w:r>
      <w:r w:rsidR="00EF0C55">
        <w:rPr>
          <w:rFonts w:ascii="Arial" w:hAnsi="Arial" w:cs="Arial"/>
          <w:bCs/>
          <w:sz w:val="16"/>
          <w:szCs w:val="18"/>
        </w:rPr>
        <w:t>Editorial Tirant lo Blan</w:t>
      </w:r>
      <w:r w:rsidR="00965303" w:rsidRPr="004A295D">
        <w:rPr>
          <w:rFonts w:ascii="Arial" w:hAnsi="Arial" w:cs="Arial"/>
          <w:bCs/>
          <w:sz w:val="16"/>
          <w:szCs w:val="18"/>
        </w:rPr>
        <w:t>ch</w:t>
      </w:r>
      <w:r w:rsidRPr="004A295D">
        <w:rPr>
          <w:rFonts w:ascii="Arial" w:hAnsi="Arial" w:cs="Arial"/>
          <w:bCs/>
          <w:sz w:val="16"/>
          <w:szCs w:val="18"/>
        </w:rPr>
        <w:t xml:space="preserve"> </w:t>
      </w:r>
      <w:r w:rsidR="00F13281" w:rsidRPr="004A295D">
        <w:rPr>
          <w:rFonts w:ascii="Arial" w:hAnsi="Arial" w:cs="Arial"/>
          <w:bCs/>
          <w:sz w:val="16"/>
          <w:szCs w:val="18"/>
        </w:rPr>
        <w:t>México S. de R. L. de C. V.</w:t>
      </w:r>
      <w:r w:rsidRPr="004A295D">
        <w:rPr>
          <w:rFonts w:ascii="Arial" w:hAnsi="Arial" w:cs="Arial"/>
          <w:sz w:val="16"/>
          <w:szCs w:val="18"/>
        </w:rPr>
        <w:t>,</w:t>
      </w:r>
      <w:r w:rsidR="00080842" w:rsidRPr="004A295D">
        <w:rPr>
          <w:rFonts w:ascii="Arial" w:hAnsi="Arial" w:cs="Arial"/>
          <w:sz w:val="16"/>
          <w:szCs w:val="18"/>
        </w:rPr>
        <w:t xml:space="preserve"> y el </w:t>
      </w:r>
      <w:r w:rsidR="00965303" w:rsidRPr="004A295D">
        <w:rPr>
          <w:rFonts w:ascii="Arial" w:hAnsi="Arial" w:cs="Arial"/>
          <w:sz w:val="16"/>
          <w:szCs w:val="18"/>
        </w:rPr>
        <w:t>Mtro. Saúl Mandujano Rubio</w:t>
      </w:r>
      <w:r w:rsidR="00080842" w:rsidRPr="004A295D">
        <w:rPr>
          <w:rFonts w:ascii="Arial" w:hAnsi="Arial" w:cs="Arial"/>
          <w:sz w:val="16"/>
          <w:szCs w:val="18"/>
        </w:rPr>
        <w:t>,</w:t>
      </w:r>
      <w:r w:rsidRPr="004A295D">
        <w:rPr>
          <w:rFonts w:ascii="Arial" w:hAnsi="Arial" w:cs="Arial"/>
          <w:sz w:val="16"/>
          <w:szCs w:val="18"/>
        </w:rPr>
        <w:t xml:space="preserve"> </w:t>
      </w:r>
      <w:r w:rsidRPr="004A295D">
        <w:rPr>
          <w:rFonts w:ascii="Arial" w:hAnsi="Arial" w:cs="Arial"/>
          <w:bCs/>
          <w:sz w:val="16"/>
          <w:szCs w:val="18"/>
        </w:rPr>
        <w:t xml:space="preserve">documento que consta de </w:t>
      </w:r>
      <w:r w:rsidR="00DA54DD">
        <w:rPr>
          <w:rFonts w:ascii="Arial" w:hAnsi="Arial" w:cs="Arial"/>
          <w:bCs/>
          <w:sz w:val="16"/>
          <w:szCs w:val="18"/>
        </w:rPr>
        <w:t>11</w:t>
      </w:r>
      <w:r w:rsidRPr="004A295D">
        <w:rPr>
          <w:rFonts w:ascii="Arial" w:hAnsi="Arial" w:cs="Arial"/>
          <w:bCs/>
          <w:sz w:val="16"/>
          <w:szCs w:val="18"/>
        </w:rPr>
        <w:t xml:space="preserve"> fojas por un solo lado.</w:t>
      </w:r>
    </w:p>
    <w:sectPr w:rsidR="00760675" w:rsidRPr="004A295D" w:rsidSect="00F36C0E">
      <w:headerReference w:type="even" r:id="rId7"/>
      <w:headerReference w:type="default" r:id="rId8"/>
      <w:footerReference w:type="default" r:id="rId9"/>
      <w:headerReference w:type="first" r:id="rId10"/>
      <w:footerReference w:type="first" r:id="rId11"/>
      <w:pgSz w:w="12240" w:h="15840" w:code="1"/>
      <w:pgMar w:top="1134" w:right="1325" w:bottom="1134" w:left="1418" w:header="567" w:footer="567"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17CBED" w16cid:durableId="1DB92E60"/>
  <w16cid:commentId w16cid:paraId="1DF6F47A" w16cid:durableId="1DB92EFC"/>
  <w16cid:commentId w16cid:paraId="260DBAB2" w16cid:durableId="1DB932D0"/>
  <w16cid:commentId w16cid:paraId="77C0185A" w16cid:durableId="1DB932DF"/>
  <w16cid:commentId w16cid:paraId="1E713361" w16cid:durableId="1DB93110"/>
  <w16cid:commentId w16cid:paraId="77CCDDB6" w16cid:durableId="1DB93CA1"/>
  <w16cid:commentId w16cid:paraId="09628848" w16cid:durableId="1DB93CAA"/>
  <w16cid:commentId w16cid:paraId="2412DAB2" w16cid:durableId="1DB93CD3"/>
  <w16cid:commentId w16cid:paraId="652D981D" w16cid:durableId="1DB96771"/>
  <w16cid:commentId w16cid:paraId="025C9C69" w16cid:durableId="1DB93CF2"/>
  <w16cid:commentId w16cid:paraId="35E90F09" w16cid:durableId="1DB93D65"/>
  <w16cid:commentId w16cid:paraId="48F28A2A" w16cid:durableId="1DB93D00"/>
  <w16cid:commentId w16cid:paraId="1BAB3916" w16cid:durableId="1DB93D6B"/>
  <w16cid:commentId w16cid:paraId="12B9D3F1" w16cid:durableId="1DB93D7B"/>
  <w16cid:commentId w16cid:paraId="7E047AF2" w16cid:durableId="1DB93D85"/>
  <w16cid:commentId w16cid:paraId="0CED912D" w16cid:durableId="1DB93E21"/>
  <w16cid:commentId w16cid:paraId="10E7172F" w16cid:durableId="1DB93E32"/>
  <w16cid:commentId w16cid:paraId="0C712385" w16cid:durableId="1DB9473A"/>
  <w16cid:commentId w16cid:paraId="6B6C56B1" w16cid:durableId="1DB93EE7"/>
  <w16cid:commentId w16cid:paraId="3646B90A" w16cid:durableId="1DB93FC1"/>
  <w16cid:commentId w16cid:paraId="52358E79" w16cid:durableId="1DB94761"/>
  <w16cid:commentId w16cid:paraId="6BA789A0" w16cid:durableId="1DB947B1"/>
  <w16cid:commentId w16cid:paraId="7E80E8CF" w16cid:durableId="1DB96AF6"/>
  <w16cid:commentId w16cid:paraId="3DDEA61D" w16cid:durableId="1DB96A47"/>
  <w16cid:commentId w16cid:paraId="1557BEE1" w16cid:durableId="1DB9482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FA" w:rsidRDefault="001E3BFA">
      <w:r>
        <w:separator/>
      </w:r>
    </w:p>
  </w:endnote>
  <w:endnote w:type="continuationSeparator" w:id="0">
    <w:p w:rsidR="001E3BFA" w:rsidRDefault="001E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05" w:rsidRPr="00C17E11" w:rsidRDefault="00F02005" w:rsidP="00273DB8">
    <w:pPr>
      <w:pStyle w:val="Piedepgina"/>
      <w:jc w:val="center"/>
      <w:rPr>
        <w:rFonts w:ascii="Verdana" w:hAnsi="Verdana"/>
        <w:color w:val="333333"/>
        <w:spacing w:val="-10"/>
        <w:sz w:val="20"/>
        <w:szCs w:val="20"/>
      </w:rPr>
    </w:pPr>
    <w:r w:rsidRPr="00C17E11">
      <w:rPr>
        <w:rFonts w:ascii="Verdana" w:hAnsi="Verdana"/>
        <w:color w:val="333333"/>
        <w:spacing w:val="-10"/>
        <w:sz w:val="20"/>
        <w:szCs w:val="20"/>
      </w:rPr>
      <w:t xml:space="preserve">Pág. </w:t>
    </w:r>
    <w:r w:rsidRPr="00C17E11">
      <w:rPr>
        <w:rFonts w:ascii="Verdana" w:hAnsi="Verdana"/>
        <w:color w:val="333333"/>
        <w:spacing w:val="-10"/>
        <w:sz w:val="20"/>
        <w:szCs w:val="20"/>
      </w:rPr>
      <w:pgNum/>
    </w:r>
    <w:r w:rsidRPr="00C17E11">
      <w:rPr>
        <w:rFonts w:ascii="Verdana" w:hAnsi="Verdana"/>
        <w:color w:val="333333"/>
        <w:spacing w:val="-10"/>
        <w:sz w:val="20"/>
        <w:szCs w:val="20"/>
      </w:rPr>
      <w:t xml:space="preserve"> de </w:t>
    </w:r>
    <w:r>
      <w:rPr>
        <w:rFonts w:ascii="Verdana" w:hAnsi="Verdana"/>
        <w:color w:val="333333"/>
        <w:spacing w:val="-10"/>
        <w:sz w:val="20"/>
        <w:szCs w:val="20"/>
      </w:rPr>
      <w:t>11</w:t>
    </w:r>
  </w:p>
  <w:p w:rsidR="00F02005" w:rsidRDefault="00F02005">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05" w:rsidRPr="00F60311" w:rsidRDefault="00F02005" w:rsidP="002A067A">
    <w:pPr>
      <w:pStyle w:val="Piedepgina"/>
      <w:jc w:val="center"/>
      <w:rPr>
        <w:rFonts w:ascii="Verdana" w:hAnsi="Verdana"/>
        <w:spacing w:val="-10"/>
        <w:sz w:val="20"/>
        <w:szCs w:val="20"/>
      </w:rPr>
    </w:pPr>
    <w:r w:rsidRPr="00F60311">
      <w:rPr>
        <w:rFonts w:ascii="Verdana" w:hAnsi="Verdana"/>
        <w:spacing w:val="-10"/>
        <w:sz w:val="20"/>
        <w:szCs w:val="20"/>
      </w:rPr>
      <w:t xml:space="preserve">Pág. </w:t>
    </w:r>
    <w:r w:rsidRPr="00F60311">
      <w:rPr>
        <w:rFonts w:ascii="Verdana" w:hAnsi="Verdana"/>
        <w:spacing w:val="-10"/>
        <w:sz w:val="20"/>
        <w:szCs w:val="20"/>
      </w:rPr>
      <w:pgNum/>
    </w:r>
    <w:r>
      <w:rPr>
        <w:rFonts w:ascii="Verdana" w:hAnsi="Verdana"/>
        <w:spacing w:val="-10"/>
        <w:sz w:val="20"/>
        <w:szCs w:val="20"/>
      </w:rPr>
      <w:t xml:space="preserve"> de 13</w:t>
    </w:r>
  </w:p>
  <w:p w:rsidR="00F02005" w:rsidRDefault="00F0200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FA" w:rsidRDefault="001E3BFA">
      <w:r>
        <w:separator/>
      </w:r>
    </w:p>
  </w:footnote>
  <w:footnote w:type="continuationSeparator" w:id="0">
    <w:p w:rsidR="001E3BFA" w:rsidRDefault="001E3B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05" w:rsidRDefault="001E3BFA">
    <w:pPr>
      <w:pStyle w:val="Encabezado"/>
    </w:pPr>
    <w:r>
      <w:rPr>
        <w:noProof/>
      </w:rPr>
      <w:pict w14:anchorId="161EF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35.6pt;height:133.9pt;rotation:315;z-index:-251656704;mso-wrap-edited:f;mso-position-horizontal:center;mso-position-horizontal-relative:margin;mso-position-vertical:center;mso-position-vertical-relative:margin" wrapcoords="21418 5068 21327 4947 20934 5309 20873 5550 20571 4947 20268 4826 20117 5309 19542 5792 19482 6154 19724 9050 18816 6033 18181 4344 17969 4947 17425 5309 16033 0 14823 603 14732 965 15065 4102 15216 4947 14611 5309 14127 6033 13764 7360 12403 4947 11919 4947 11828 5309 11374 6033 10497 4826 9741 4947 9196 5550 8379 4947 8168 5309 8016 5550 7684 4947 6836 5792 6685 6033 5778 5550 5505 5068 5021 4706 4416 5550 3630 3499 2692 1448 2601 1206 1966 844 181 1086 121 1206 605 3982 574 11825 121 13153 30 13756 242 14601 1996 14842 2541 14359 2964 13394 3357 12067 4628 14721 4719 14842 5354 14721 5838 13997 6201 12670 6685 14359 7200 15204 7411 14601 8047 14601 8258 14359 8289 13515 7805 10860 8621 13997 9226 15325 9468 14601 10104 14601 10406 14359 10467 13756 9983 11343 9983 11222 11526 14721 11586 14842 12161 14359 12857 14842 12947 14842 13401 13877 14097 14118 14278 14601 14823 14601 14944 14601 15579 14842 16184 14239 16457 13635 16457 12791 16396 12187 17576 15083 17757 14842 18332 14601 18847 13756 19754 14601 21055 14601 21206 14118 21115 13273 20692 10377 20752 7843 20934 8446 21327 8688 21539 7602 21630 6636 21630 5912 21418 5068" fillcolor="black" stroked="f">
          <v:fill opacity="13762f"/>
          <v:textpath style="font-family:&quot;Arno Pro Bold Caption&quot;;font-size:1pt" string="Borrado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05" w:rsidRDefault="00F02005" w:rsidP="00375BC5">
    <w:pPr>
      <w:pStyle w:val="Encabezado"/>
      <w:jc w:val="right"/>
    </w:pPr>
    <w:r>
      <w:rPr>
        <w:noProof/>
      </w:rPr>
      <w:drawing>
        <wp:anchor distT="0" distB="0" distL="114300" distR="114300" simplePos="0" relativeHeight="251655680" behindDoc="1" locked="0" layoutInCell="1" allowOverlap="1">
          <wp:simplePos x="0" y="0"/>
          <wp:positionH relativeFrom="column">
            <wp:posOffset>76200</wp:posOffset>
          </wp:positionH>
          <wp:positionV relativeFrom="paragraph">
            <wp:posOffset>-97155</wp:posOffset>
          </wp:positionV>
          <wp:extent cx="1600835" cy="800100"/>
          <wp:effectExtent l="2540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835" cy="800100"/>
                  </a:xfrm>
                  <a:prstGeom prst="rect">
                    <a:avLst/>
                  </a:prstGeom>
                  <a:noFill/>
                  <a:ln w="9525">
                    <a:noFill/>
                    <a:miter lim="800000"/>
                    <a:headEnd/>
                    <a:tailEnd/>
                  </a:ln>
                </pic:spPr>
              </pic:pic>
            </a:graphicData>
          </a:graphic>
        </wp:anchor>
      </w:drawing>
    </w:r>
  </w:p>
  <w:p w:rsidR="00F02005" w:rsidRDefault="00F02005" w:rsidP="00375BC5">
    <w:pPr>
      <w:pStyle w:val="Encabezado"/>
      <w:jc w:val="right"/>
    </w:pPr>
  </w:p>
  <w:p w:rsidR="00F02005" w:rsidRDefault="007B6185" w:rsidP="00375BC5">
    <w:pPr>
      <w:pStyle w:val="Encabezado"/>
      <w:jc w:val="right"/>
      <w:rPr>
        <w:rFonts w:ascii="Century Gothic" w:hAnsi="Century Gothic"/>
        <w:sz w:val="16"/>
        <w:lang w:val="en-US"/>
      </w:rPr>
    </w:pPr>
    <w:ins w:id="1" w:author="Tirant LB" w:date="2017-11-13T14:30:00Z">
      <w:r>
        <w:rPr>
          <w:noProof/>
        </w:rPr>
        <w:drawing>
          <wp:anchor distT="0" distB="0" distL="114300" distR="114300" simplePos="0" relativeHeight="251657728" behindDoc="0" locked="0" layoutInCell="1" allowOverlap="1">
            <wp:simplePos x="0" y="0"/>
            <wp:positionH relativeFrom="column">
              <wp:posOffset>5415703</wp:posOffset>
            </wp:positionH>
            <wp:positionV relativeFrom="paragraph">
              <wp:posOffset>-380365</wp:posOffset>
            </wp:positionV>
            <wp:extent cx="541867" cy="821267"/>
            <wp:effectExtent l="0" t="0" r="0" b="0"/>
            <wp:wrapThrough wrapText="bothSides">
              <wp:wrapPolygon edited="0">
                <wp:start x="1516" y="0"/>
                <wp:lineTo x="0" y="8540"/>
                <wp:lineTo x="0" y="9544"/>
                <wp:lineTo x="1516" y="21098"/>
                <wp:lineTo x="20463" y="21098"/>
                <wp:lineTo x="21221" y="7033"/>
                <wp:lineTo x="21221" y="2009"/>
                <wp:lineTo x="13642" y="0"/>
                <wp:lineTo x="1516" y="0"/>
              </wp:wrapPolygon>
            </wp:wrapThrough>
            <wp:docPr id="4" name="Imagen 4" descr="C:\Users\Alonso\AppData\Local\Microsoft\Windows\INetCache\Content.Outlook\YPZYS2KR\MARCA TLB ROJO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onso\AppData\Local\Microsoft\Windows\INetCache\Content.Outlook\YPZYS2KR\MARCA TLB ROJO 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819150"/>
                    </a:xfrm>
                    <a:prstGeom prst="rect">
                      <a:avLst/>
                    </a:prstGeom>
                    <a:noFill/>
                    <a:ln>
                      <a:noFill/>
                    </a:ln>
                  </pic:spPr>
                </pic:pic>
              </a:graphicData>
            </a:graphic>
          </wp:anchor>
        </w:drawing>
      </w:r>
    </w:ins>
  </w:p>
  <w:p w:rsidR="00F02005" w:rsidRDefault="00F02005">
    <w:pPr>
      <w:pStyle w:val="Encabezado"/>
    </w:pPr>
  </w:p>
  <w:p w:rsidR="00F02005" w:rsidRDefault="00F02005">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05" w:rsidRDefault="00F02005" w:rsidP="00F72A49">
    <w:pPr>
      <w:pStyle w:val="Encabezado"/>
      <w:jc w:val="right"/>
    </w:pPr>
    <w:r>
      <w:rPr>
        <w:noProof/>
      </w:rPr>
      <w:drawing>
        <wp:anchor distT="0" distB="0" distL="114300" distR="114300" simplePos="0" relativeHeight="251658752" behindDoc="0" locked="0" layoutInCell="1" allowOverlap="1">
          <wp:simplePos x="0" y="0"/>
          <wp:positionH relativeFrom="column">
            <wp:posOffset>5334000</wp:posOffset>
          </wp:positionH>
          <wp:positionV relativeFrom="paragraph">
            <wp:posOffset>17145</wp:posOffset>
          </wp:positionV>
          <wp:extent cx="541655" cy="821055"/>
          <wp:effectExtent l="25400" t="0" r="0" b="0"/>
          <wp:wrapThrough wrapText="bothSides">
            <wp:wrapPolygon edited="0">
              <wp:start x="5064" y="0"/>
              <wp:lineTo x="-1013" y="668"/>
              <wp:lineTo x="-1013" y="8687"/>
              <wp:lineTo x="3039" y="21383"/>
              <wp:lineTo x="20258" y="21383"/>
              <wp:lineTo x="20258" y="21383"/>
              <wp:lineTo x="19245" y="12696"/>
              <wp:lineTo x="18232" y="10691"/>
              <wp:lineTo x="21271" y="5346"/>
              <wp:lineTo x="20258" y="2673"/>
              <wp:lineTo x="13168" y="0"/>
              <wp:lineTo x="5064" y="0"/>
            </wp:wrapPolygon>
          </wp:wrapThrough>
          <wp:docPr id="2" name="Imagen 4" descr="C:\Users\Alonso\AppData\Local\Microsoft\Windows\INetCache\Content.Outlook\YPZYS2KR\MARCA TLB ROJO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onso\AppData\Local\Microsoft\Windows\INetCache\Content.Outlook\YPZYS2KR\MARCA TLB ROJO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821055"/>
                  </a:xfrm>
                  <a:prstGeom prst="rect">
                    <a:avLst/>
                  </a:prstGeom>
                  <a:noFill/>
                  <a:ln>
                    <a:noFill/>
                  </a:ln>
                </pic:spPr>
              </pic:pic>
            </a:graphicData>
          </a:graphic>
        </wp:anchor>
      </w:drawing>
    </w:r>
    <w:r>
      <w:rPr>
        <w:noProof/>
      </w:rPr>
      <w:drawing>
        <wp:anchor distT="0" distB="0" distL="114300" distR="114300" simplePos="0" relativeHeight="251656704" behindDoc="1" locked="0" layoutInCell="1" allowOverlap="1">
          <wp:simplePos x="0" y="0"/>
          <wp:positionH relativeFrom="column">
            <wp:posOffset>76200</wp:posOffset>
          </wp:positionH>
          <wp:positionV relativeFrom="paragraph">
            <wp:posOffset>17145</wp:posOffset>
          </wp:positionV>
          <wp:extent cx="1601470" cy="798830"/>
          <wp:effectExtent l="2540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601470" cy="798830"/>
                  </a:xfrm>
                  <a:prstGeom prst="rect">
                    <a:avLst/>
                  </a:prstGeom>
                  <a:noFill/>
                  <a:ln w="9525">
                    <a:noFill/>
                    <a:miter lim="800000"/>
                    <a:headEnd/>
                    <a:tailEnd/>
                  </a:ln>
                </pic:spPr>
              </pic:pic>
            </a:graphicData>
          </a:graphic>
        </wp:anchor>
      </w:drawing>
    </w:r>
    <w:r>
      <w:t xml:space="preserve">         </w:t>
    </w:r>
    <w:r>
      <w:tab/>
    </w:r>
  </w:p>
  <w:p w:rsidR="00F02005" w:rsidRDefault="00F02005" w:rsidP="00F72A49">
    <w:pPr>
      <w:pStyle w:val="Encabezado"/>
      <w:jc w:val="right"/>
    </w:pPr>
  </w:p>
  <w:p w:rsidR="00F02005" w:rsidRDefault="00F02005" w:rsidP="00F72A49">
    <w:pPr>
      <w:pStyle w:val="Encabezado"/>
      <w:jc w:val="right"/>
      <w:rPr>
        <w:rFonts w:ascii="Century Gothic" w:hAnsi="Century Gothic"/>
        <w:sz w:val="16"/>
        <w:lang w:val="en-US"/>
      </w:rPr>
    </w:pPr>
  </w:p>
  <w:p w:rsidR="00F02005" w:rsidRDefault="00F02005" w:rsidP="00F72A49">
    <w:pPr>
      <w:pStyle w:val="Encabezado"/>
      <w:jc w:val="right"/>
      <w:rPr>
        <w:rFonts w:ascii="Century Gothic" w:hAnsi="Century Gothic"/>
        <w:sz w:val="16"/>
        <w:lang w:val="en-US"/>
      </w:rPr>
    </w:pPr>
  </w:p>
  <w:p w:rsidR="00F02005" w:rsidRDefault="00F02005">
    <w:pPr>
      <w:pStyle w:val="Encabezado"/>
    </w:pPr>
    <w:r>
      <w:tab/>
    </w:r>
    <w:r>
      <w:tab/>
    </w:r>
  </w:p>
  <w:p w:rsidR="00F02005" w:rsidRDefault="00F0200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279"/>
    <w:multiLevelType w:val="hybridMultilevel"/>
    <w:tmpl w:val="1D7A427A"/>
    <w:lvl w:ilvl="0" w:tplc="BF525D3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 w15:restartNumberingAfterBreak="0">
    <w:nsid w:val="0DD974B2"/>
    <w:multiLevelType w:val="hybridMultilevel"/>
    <w:tmpl w:val="22C6762C"/>
    <w:lvl w:ilvl="0" w:tplc="EF8209BC">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0E01BED"/>
    <w:multiLevelType w:val="hybridMultilevel"/>
    <w:tmpl w:val="1D7A15A2"/>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2DC2FB0"/>
    <w:multiLevelType w:val="hybridMultilevel"/>
    <w:tmpl w:val="E9C0FF9A"/>
    <w:lvl w:ilvl="0" w:tplc="5B0C6914">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8C027D7"/>
    <w:multiLevelType w:val="hybridMultilevel"/>
    <w:tmpl w:val="3F5E8746"/>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A1A0AE8"/>
    <w:multiLevelType w:val="hybridMultilevel"/>
    <w:tmpl w:val="7B803FB8"/>
    <w:lvl w:ilvl="0" w:tplc="EC38B424">
      <w:start w:val="1"/>
      <w:numFmt w:val="decimal"/>
      <w:lvlText w:val="%1."/>
      <w:lvlJc w:val="left"/>
      <w:pPr>
        <w:ind w:left="1669" w:hanging="96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6" w15:restartNumberingAfterBreak="0">
    <w:nsid w:val="2483609F"/>
    <w:multiLevelType w:val="hybridMultilevel"/>
    <w:tmpl w:val="140C953E"/>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A0D6A37"/>
    <w:multiLevelType w:val="hybridMultilevel"/>
    <w:tmpl w:val="9C24BF9E"/>
    <w:lvl w:ilvl="0" w:tplc="86723190">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D607605"/>
    <w:multiLevelType w:val="hybridMultilevel"/>
    <w:tmpl w:val="597692C0"/>
    <w:lvl w:ilvl="0" w:tplc="47504F0E">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DD1629B"/>
    <w:multiLevelType w:val="hybridMultilevel"/>
    <w:tmpl w:val="14C41AF8"/>
    <w:lvl w:ilvl="0" w:tplc="0C0A000F">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1554005"/>
    <w:multiLevelType w:val="hybridMultilevel"/>
    <w:tmpl w:val="6A604356"/>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11" w15:restartNumberingAfterBreak="0">
    <w:nsid w:val="3E1C6BFD"/>
    <w:multiLevelType w:val="hybridMultilevel"/>
    <w:tmpl w:val="082CCD3C"/>
    <w:lvl w:ilvl="0" w:tplc="0C78A7A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030A3B"/>
    <w:multiLevelType w:val="hybridMultilevel"/>
    <w:tmpl w:val="779E463E"/>
    <w:lvl w:ilvl="0" w:tplc="DA8014EE">
      <w:start w:val="1"/>
      <w:numFmt w:val="bullet"/>
      <w:lvlText w:val=""/>
      <w:lvlJc w:val="left"/>
      <w:pPr>
        <w:ind w:left="1628" w:hanging="567"/>
      </w:pPr>
      <w:rPr>
        <w:rFonts w:ascii="Symbol" w:hAnsi="Symbol" w:hint="default"/>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13" w15:restartNumberingAfterBreak="0">
    <w:nsid w:val="44A06AC0"/>
    <w:multiLevelType w:val="hybridMultilevel"/>
    <w:tmpl w:val="4702890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89547D4"/>
    <w:multiLevelType w:val="hybridMultilevel"/>
    <w:tmpl w:val="BE426144"/>
    <w:lvl w:ilvl="0" w:tplc="EF8209BC">
      <w:start w:val="1"/>
      <w:numFmt w:val="decimal"/>
      <w:lvlText w:val="%1."/>
      <w:lvlJc w:val="left"/>
      <w:pPr>
        <w:ind w:left="720" w:hanging="360"/>
      </w:pPr>
      <w:rPr>
        <w:rFonts w:hint="default"/>
        <w:b w:val="0"/>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15" w15:restartNumberingAfterBreak="0">
    <w:nsid w:val="492423FD"/>
    <w:multiLevelType w:val="multilevel"/>
    <w:tmpl w:val="BE426144"/>
    <w:lvl w:ilvl="0">
      <w:start w:val="1"/>
      <w:numFmt w:val="decimal"/>
      <w:lvlText w:val="%1."/>
      <w:lvlJc w:val="left"/>
      <w:pPr>
        <w:ind w:left="720" w:hanging="360"/>
      </w:pPr>
      <w:rPr>
        <w:rFonts w:hint="default"/>
        <w:b w:val="0"/>
      </w:rPr>
    </w:lvl>
    <w:lvl w:ilvl="1">
      <w:start w:val="1"/>
      <w:numFmt w:val="bullet"/>
      <w:lvlText w:val="o"/>
      <w:lvlJc w:val="left"/>
      <w:pPr>
        <w:ind w:left="1934" w:hanging="360"/>
      </w:pPr>
      <w:rPr>
        <w:rFonts w:ascii="Courier New" w:hAnsi="Courier New" w:hint="default"/>
      </w:rPr>
    </w:lvl>
    <w:lvl w:ilvl="2">
      <w:start w:val="1"/>
      <w:numFmt w:val="bullet"/>
      <w:lvlText w:val=""/>
      <w:lvlJc w:val="left"/>
      <w:pPr>
        <w:ind w:left="2654" w:hanging="360"/>
      </w:pPr>
      <w:rPr>
        <w:rFonts w:ascii="Symbol" w:hAnsi="Symbol" w:hint="default"/>
      </w:rPr>
    </w:lvl>
    <w:lvl w:ilvl="3">
      <w:start w:val="1"/>
      <w:numFmt w:val="bullet"/>
      <w:lvlText w:val=""/>
      <w:lvlJc w:val="left"/>
      <w:pPr>
        <w:ind w:left="3374" w:hanging="360"/>
      </w:pPr>
      <w:rPr>
        <w:rFonts w:ascii="Symbol" w:hAnsi="Symbol" w:hint="default"/>
      </w:rPr>
    </w:lvl>
    <w:lvl w:ilvl="4">
      <w:start w:val="1"/>
      <w:numFmt w:val="bullet"/>
      <w:lvlText w:val="o"/>
      <w:lvlJc w:val="left"/>
      <w:pPr>
        <w:ind w:left="4094" w:hanging="360"/>
      </w:pPr>
      <w:rPr>
        <w:rFonts w:ascii="Courier New" w:hAnsi="Courier New" w:hint="default"/>
      </w:rPr>
    </w:lvl>
    <w:lvl w:ilvl="5">
      <w:start w:val="1"/>
      <w:numFmt w:val="bullet"/>
      <w:lvlText w:val=""/>
      <w:lvlJc w:val="left"/>
      <w:pPr>
        <w:ind w:left="4814" w:hanging="360"/>
      </w:pPr>
      <w:rPr>
        <w:rFonts w:ascii="Symbol" w:hAnsi="Symbol" w:hint="default"/>
      </w:rPr>
    </w:lvl>
    <w:lvl w:ilvl="6">
      <w:start w:val="1"/>
      <w:numFmt w:val="bullet"/>
      <w:lvlText w:val=""/>
      <w:lvlJc w:val="left"/>
      <w:pPr>
        <w:ind w:left="5534" w:hanging="360"/>
      </w:pPr>
      <w:rPr>
        <w:rFonts w:ascii="Symbol" w:hAnsi="Symbol" w:hint="default"/>
      </w:rPr>
    </w:lvl>
    <w:lvl w:ilvl="7">
      <w:start w:val="1"/>
      <w:numFmt w:val="bullet"/>
      <w:lvlText w:val="o"/>
      <w:lvlJc w:val="left"/>
      <w:pPr>
        <w:ind w:left="6254" w:hanging="360"/>
      </w:pPr>
      <w:rPr>
        <w:rFonts w:ascii="Courier New" w:hAnsi="Courier New" w:hint="default"/>
      </w:rPr>
    </w:lvl>
    <w:lvl w:ilvl="8">
      <w:start w:val="1"/>
      <w:numFmt w:val="bullet"/>
      <w:lvlText w:val=""/>
      <w:lvlJc w:val="left"/>
      <w:pPr>
        <w:ind w:left="6974" w:hanging="360"/>
      </w:pPr>
      <w:rPr>
        <w:rFonts w:ascii="Symbol" w:hAnsi="Symbol" w:hint="default"/>
      </w:rPr>
    </w:lvl>
  </w:abstractNum>
  <w:abstractNum w:abstractNumId="16" w15:restartNumberingAfterBreak="0">
    <w:nsid w:val="52972820"/>
    <w:multiLevelType w:val="hybridMultilevel"/>
    <w:tmpl w:val="01625A00"/>
    <w:lvl w:ilvl="0" w:tplc="082CDF6E">
      <w:start w:val="1"/>
      <w:numFmt w:val="decimal"/>
      <w:lvlText w:val="%1."/>
      <w:lvlJc w:val="left"/>
      <w:pPr>
        <w:ind w:left="1709" w:hanging="100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7" w15:restartNumberingAfterBreak="0">
    <w:nsid w:val="567E5610"/>
    <w:multiLevelType w:val="hybridMultilevel"/>
    <w:tmpl w:val="F776F8B6"/>
    <w:lvl w:ilvl="0" w:tplc="BCAC982E">
      <w:start w:val="1"/>
      <w:numFmt w:val="decimal"/>
      <w:lvlText w:val="%1."/>
      <w:lvlJc w:val="left"/>
      <w:pPr>
        <w:ind w:left="720" w:hanging="360"/>
      </w:pPr>
      <w:rPr>
        <w:rFonts w:hint="default"/>
        <w:b/>
      </w:rPr>
    </w:lvl>
    <w:lvl w:ilvl="1" w:tplc="14F8C1CE">
      <w:start w:val="1"/>
      <w:numFmt w:val="upperRoman"/>
      <w:lvlText w:val="%2."/>
      <w:lvlJc w:val="left"/>
      <w:pPr>
        <w:ind w:left="1146" w:hanging="720"/>
      </w:pPr>
      <w:rPr>
        <w:rFonts w:ascii="Arial" w:eastAsia="Calibri" w:hAnsi="Arial" w:cs="Tahoma"/>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3B18E0"/>
    <w:multiLevelType w:val="hybridMultilevel"/>
    <w:tmpl w:val="81A87590"/>
    <w:lvl w:ilvl="0" w:tplc="7076C0E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9" w15:restartNumberingAfterBreak="0">
    <w:nsid w:val="594B5575"/>
    <w:multiLevelType w:val="hybridMultilevel"/>
    <w:tmpl w:val="74C061B6"/>
    <w:lvl w:ilvl="0" w:tplc="FF9479B2">
      <w:start w:val="1"/>
      <w:numFmt w:val="lowerLetter"/>
      <w:lvlText w:val="%1."/>
      <w:lvlJc w:val="left"/>
      <w:pPr>
        <w:ind w:left="502" w:hanging="360"/>
      </w:pPr>
      <w:rPr>
        <w:rFont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Symbol" w:hAnsi="Symbo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Symbol" w:hAnsi="Symbol"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Symbol" w:hAnsi="Symbol" w:hint="default"/>
      </w:rPr>
    </w:lvl>
  </w:abstractNum>
  <w:abstractNum w:abstractNumId="20" w15:restartNumberingAfterBreak="0">
    <w:nsid w:val="61036D30"/>
    <w:multiLevelType w:val="hybridMultilevel"/>
    <w:tmpl w:val="2370E568"/>
    <w:lvl w:ilvl="0" w:tplc="53DA571E">
      <w:start w:val="1"/>
      <w:numFmt w:val="decimal"/>
      <w:lvlText w:val="%1."/>
      <w:lvlJc w:val="left"/>
      <w:pPr>
        <w:ind w:left="1689" w:hanging="98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21" w15:restartNumberingAfterBreak="0">
    <w:nsid w:val="62C602AF"/>
    <w:multiLevelType w:val="hybridMultilevel"/>
    <w:tmpl w:val="25768906"/>
    <w:lvl w:ilvl="0" w:tplc="9A98426A">
      <w:start w:val="1"/>
      <w:numFmt w:val="lowerLetter"/>
      <w:lvlText w:val="%1."/>
      <w:lvlJc w:val="left"/>
      <w:pPr>
        <w:ind w:left="720" w:hanging="360"/>
      </w:pPr>
      <w:rPr>
        <w:rFonts w:hint="default"/>
        <w:b w:val="0"/>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22" w15:restartNumberingAfterBreak="0">
    <w:nsid w:val="67100D39"/>
    <w:multiLevelType w:val="hybridMultilevel"/>
    <w:tmpl w:val="1190120C"/>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23" w15:restartNumberingAfterBreak="0">
    <w:nsid w:val="6B8F26B9"/>
    <w:multiLevelType w:val="hybridMultilevel"/>
    <w:tmpl w:val="142C5E28"/>
    <w:lvl w:ilvl="0" w:tplc="9856B7A0">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6FAB4AA4"/>
    <w:multiLevelType w:val="hybridMultilevel"/>
    <w:tmpl w:val="F80C9724"/>
    <w:lvl w:ilvl="0" w:tplc="B5D42744">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4"/>
  </w:num>
  <w:num w:numId="5">
    <w:abstractNumId w:val="20"/>
  </w:num>
  <w:num w:numId="6">
    <w:abstractNumId w:val="5"/>
  </w:num>
  <w:num w:numId="7">
    <w:abstractNumId w:val="16"/>
  </w:num>
  <w:num w:numId="8">
    <w:abstractNumId w:val="18"/>
  </w:num>
  <w:num w:numId="9">
    <w:abstractNumId w:val="0"/>
  </w:num>
  <w:num w:numId="10">
    <w:abstractNumId w:val="13"/>
  </w:num>
  <w:num w:numId="11">
    <w:abstractNumId w:val="22"/>
  </w:num>
  <w:num w:numId="12">
    <w:abstractNumId w:val="19"/>
  </w:num>
  <w:num w:numId="13">
    <w:abstractNumId w:val="10"/>
  </w:num>
  <w:num w:numId="14">
    <w:abstractNumId w:val="17"/>
  </w:num>
  <w:num w:numId="15">
    <w:abstractNumId w:val="4"/>
  </w:num>
  <w:num w:numId="16">
    <w:abstractNumId w:val="3"/>
  </w:num>
  <w:num w:numId="17">
    <w:abstractNumId w:val="7"/>
  </w:num>
  <w:num w:numId="18">
    <w:abstractNumId w:val="6"/>
  </w:num>
  <w:num w:numId="19">
    <w:abstractNumId w:val="2"/>
  </w:num>
  <w:num w:numId="20">
    <w:abstractNumId w:val="12"/>
  </w:num>
  <w:num w:numId="21">
    <w:abstractNumId w:val="23"/>
  </w:num>
  <w:num w:numId="22">
    <w:abstractNumId w:val="1"/>
  </w:num>
  <w:num w:numId="23">
    <w:abstractNumId w:val="14"/>
  </w:num>
  <w:num w:numId="24">
    <w:abstractNumId w:val="15"/>
  </w:num>
  <w:num w:numId="25">
    <w:abstractNumId w:val="2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rant LB">
    <w15:presenceInfo w15:providerId="Windows Live" w15:userId="e954c2ee188e86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9"/>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123DB"/>
    <w:rsid w:val="00001081"/>
    <w:rsid w:val="00003CBA"/>
    <w:rsid w:val="00004667"/>
    <w:rsid w:val="000062F7"/>
    <w:rsid w:val="0000641A"/>
    <w:rsid w:val="00006628"/>
    <w:rsid w:val="00007408"/>
    <w:rsid w:val="00007732"/>
    <w:rsid w:val="00010541"/>
    <w:rsid w:val="0001165B"/>
    <w:rsid w:val="00012677"/>
    <w:rsid w:val="00014160"/>
    <w:rsid w:val="00014FD5"/>
    <w:rsid w:val="0002018D"/>
    <w:rsid w:val="00026305"/>
    <w:rsid w:val="000272C1"/>
    <w:rsid w:val="00030FB2"/>
    <w:rsid w:val="0003173E"/>
    <w:rsid w:val="00033576"/>
    <w:rsid w:val="00033C1E"/>
    <w:rsid w:val="00034C9D"/>
    <w:rsid w:val="000361C4"/>
    <w:rsid w:val="000367EA"/>
    <w:rsid w:val="00040817"/>
    <w:rsid w:val="00042A82"/>
    <w:rsid w:val="000438C8"/>
    <w:rsid w:val="00044707"/>
    <w:rsid w:val="000447A4"/>
    <w:rsid w:val="00044946"/>
    <w:rsid w:val="00050B98"/>
    <w:rsid w:val="000510A2"/>
    <w:rsid w:val="00053228"/>
    <w:rsid w:val="00055157"/>
    <w:rsid w:val="000614C2"/>
    <w:rsid w:val="00061E7B"/>
    <w:rsid w:val="0006411D"/>
    <w:rsid w:val="00064644"/>
    <w:rsid w:val="00064CD6"/>
    <w:rsid w:val="000655F1"/>
    <w:rsid w:val="0006607C"/>
    <w:rsid w:val="00071A7F"/>
    <w:rsid w:val="00075760"/>
    <w:rsid w:val="000757FE"/>
    <w:rsid w:val="00076557"/>
    <w:rsid w:val="00076670"/>
    <w:rsid w:val="00080842"/>
    <w:rsid w:val="000822FA"/>
    <w:rsid w:val="00082BF2"/>
    <w:rsid w:val="00083E25"/>
    <w:rsid w:val="00084F03"/>
    <w:rsid w:val="00085928"/>
    <w:rsid w:val="000859E8"/>
    <w:rsid w:val="00086B41"/>
    <w:rsid w:val="00086D53"/>
    <w:rsid w:val="000871DD"/>
    <w:rsid w:val="00094D88"/>
    <w:rsid w:val="00095F5A"/>
    <w:rsid w:val="00097585"/>
    <w:rsid w:val="000A0271"/>
    <w:rsid w:val="000A30D2"/>
    <w:rsid w:val="000A6127"/>
    <w:rsid w:val="000B20BC"/>
    <w:rsid w:val="000B3DA5"/>
    <w:rsid w:val="000B79AD"/>
    <w:rsid w:val="000C5B17"/>
    <w:rsid w:val="000C79ED"/>
    <w:rsid w:val="000D30F4"/>
    <w:rsid w:val="000E07DF"/>
    <w:rsid w:val="000E10BF"/>
    <w:rsid w:val="000E4FC4"/>
    <w:rsid w:val="000E7F6C"/>
    <w:rsid w:val="000F5DF2"/>
    <w:rsid w:val="000F74B9"/>
    <w:rsid w:val="00101240"/>
    <w:rsid w:val="001036BB"/>
    <w:rsid w:val="00103F27"/>
    <w:rsid w:val="0010513D"/>
    <w:rsid w:val="00107B11"/>
    <w:rsid w:val="0011625C"/>
    <w:rsid w:val="001212C3"/>
    <w:rsid w:val="00122442"/>
    <w:rsid w:val="00123684"/>
    <w:rsid w:val="0012733B"/>
    <w:rsid w:val="001319DC"/>
    <w:rsid w:val="001329DB"/>
    <w:rsid w:val="00134616"/>
    <w:rsid w:val="001376D8"/>
    <w:rsid w:val="001406E1"/>
    <w:rsid w:val="0014218E"/>
    <w:rsid w:val="00142AA7"/>
    <w:rsid w:val="00143605"/>
    <w:rsid w:val="00145ABA"/>
    <w:rsid w:val="00147EB6"/>
    <w:rsid w:val="0015053F"/>
    <w:rsid w:val="001507A6"/>
    <w:rsid w:val="00151FBB"/>
    <w:rsid w:val="0015584C"/>
    <w:rsid w:val="00156042"/>
    <w:rsid w:val="0015667C"/>
    <w:rsid w:val="001572B6"/>
    <w:rsid w:val="001616F2"/>
    <w:rsid w:val="00162700"/>
    <w:rsid w:val="001667BD"/>
    <w:rsid w:val="00166ADE"/>
    <w:rsid w:val="001708CB"/>
    <w:rsid w:val="001752DB"/>
    <w:rsid w:val="00175493"/>
    <w:rsid w:val="001769B8"/>
    <w:rsid w:val="00176D8A"/>
    <w:rsid w:val="0018215D"/>
    <w:rsid w:val="00184DB5"/>
    <w:rsid w:val="00191944"/>
    <w:rsid w:val="00193CDC"/>
    <w:rsid w:val="00194C62"/>
    <w:rsid w:val="00195B67"/>
    <w:rsid w:val="00197D6A"/>
    <w:rsid w:val="001A1296"/>
    <w:rsid w:val="001A1BF6"/>
    <w:rsid w:val="001A2E0D"/>
    <w:rsid w:val="001A3CF1"/>
    <w:rsid w:val="001A472C"/>
    <w:rsid w:val="001A6145"/>
    <w:rsid w:val="001A69AE"/>
    <w:rsid w:val="001A6AA2"/>
    <w:rsid w:val="001B1263"/>
    <w:rsid w:val="001B320C"/>
    <w:rsid w:val="001B59E0"/>
    <w:rsid w:val="001C09DA"/>
    <w:rsid w:val="001C47D1"/>
    <w:rsid w:val="001C5268"/>
    <w:rsid w:val="001C5CC8"/>
    <w:rsid w:val="001C642F"/>
    <w:rsid w:val="001D2CCA"/>
    <w:rsid w:val="001D4B9A"/>
    <w:rsid w:val="001D58FC"/>
    <w:rsid w:val="001D6B16"/>
    <w:rsid w:val="001D78C8"/>
    <w:rsid w:val="001E042E"/>
    <w:rsid w:val="001E0EA6"/>
    <w:rsid w:val="001E1D53"/>
    <w:rsid w:val="001E3BFA"/>
    <w:rsid w:val="001E4B98"/>
    <w:rsid w:val="001E4D79"/>
    <w:rsid w:val="001F1EEB"/>
    <w:rsid w:val="001F37DE"/>
    <w:rsid w:val="001F64A9"/>
    <w:rsid w:val="00201600"/>
    <w:rsid w:val="002058C5"/>
    <w:rsid w:val="002145B3"/>
    <w:rsid w:val="00214CF1"/>
    <w:rsid w:val="00216F45"/>
    <w:rsid w:val="002200E4"/>
    <w:rsid w:val="002234DB"/>
    <w:rsid w:val="002249B9"/>
    <w:rsid w:val="00227745"/>
    <w:rsid w:val="002333EA"/>
    <w:rsid w:val="00235A44"/>
    <w:rsid w:val="00236FF8"/>
    <w:rsid w:val="00237EE0"/>
    <w:rsid w:val="00241731"/>
    <w:rsid w:val="00242790"/>
    <w:rsid w:val="00244BE9"/>
    <w:rsid w:val="00246BD9"/>
    <w:rsid w:val="0025015C"/>
    <w:rsid w:val="0025410E"/>
    <w:rsid w:val="00256186"/>
    <w:rsid w:val="00267D24"/>
    <w:rsid w:val="00271214"/>
    <w:rsid w:val="0027286F"/>
    <w:rsid w:val="00272B51"/>
    <w:rsid w:val="00272B7C"/>
    <w:rsid w:val="00273160"/>
    <w:rsid w:val="00273DB8"/>
    <w:rsid w:val="00275983"/>
    <w:rsid w:val="00275FC6"/>
    <w:rsid w:val="00277800"/>
    <w:rsid w:val="00280B88"/>
    <w:rsid w:val="00281F1B"/>
    <w:rsid w:val="00283038"/>
    <w:rsid w:val="0028337D"/>
    <w:rsid w:val="002845F4"/>
    <w:rsid w:val="0028707A"/>
    <w:rsid w:val="00287B3F"/>
    <w:rsid w:val="00295821"/>
    <w:rsid w:val="002973BE"/>
    <w:rsid w:val="002A067A"/>
    <w:rsid w:val="002A4A71"/>
    <w:rsid w:val="002A5679"/>
    <w:rsid w:val="002B0581"/>
    <w:rsid w:val="002B543C"/>
    <w:rsid w:val="002B5C90"/>
    <w:rsid w:val="002B5EC6"/>
    <w:rsid w:val="002B70C0"/>
    <w:rsid w:val="002B7C68"/>
    <w:rsid w:val="002C54A8"/>
    <w:rsid w:val="002C6A5B"/>
    <w:rsid w:val="002D0283"/>
    <w:rsid w:val="002D12C2"/>
    <w:rsid w:val="002D21FB"/>
    <w:rsid w:val="002D2408"/>
    <w:rsid w:val="002D29F7"/>
    <w:rsid w:val="002D6909"/>
    <w:rsid w:val="002D7BBC"/>
    <w:rsid w:val="002E03E1"/>
    <w:rsid w:val="002E053B"/>
    <w:rsid w:val="002E0B0A"/>
    <w:rsid w:val="002E0EAA"/>
    <w:rsid w:val="002E53EE"/>
    <w:rsid w:val="002E5668"/>
    <w:rsid w:val="002E56D8"/>
    <w:rsid w:val="002E7254"/>
    <w:rsid w:val="002F2030"/>
    <w:rsid w:val="002F352D"/>
    <w:rsid w:val="002F61AD"/>
    <w:rsid w:val="00300A6F"/>
    <w:rsid w:val="00301CCF"/>
    <w:rsid w:val="0030359D"/>
    <w:rsid w:val="0030429B"/>
    <w:rsid w:val="003049FE"/>
    <w:rsid w:val="00306F44"/>
    <w:rsid w:val="00307A48"/>
    <w:rsid w:val="00310AD5"/>
    <w:rsid w:val="00313196"/>
    <w:rsid w:val="00313AB8"/>
    <w:rsid w:val="003142EE"/>
    <w:rsid w:val="003160C1"/>
    <w:rsid w:val="00317988"/>
    <w:rsid w:val="0032542A"/>
    <w:rsid w:val="00332A8A"/>
    <w:rsid w:val="00333DF7"/>
    <w:rsid w:val="00340330"/>
    <w:rsid w:val="0034036E"/>
    <w:rsid w:val="00341792"/>
    <w:rsid w:val="0034190D"/>
    <w:rsid w:val="003424A2"/>
    <w:rsid w:val="0034563E"/>
    <w:rsid w:val="00347926"/>
    <w:rsid w:val="0035383D"/>
    <w:rsid w:val="00353DD4"/>
    <w:rsid w:val="003543F5"/>
    <w:rsid w:val="00354C64"/>
    <w:rsid w:val="0036073F"/>
    <w:rsid w:val="00361CF6"/>
    <w:rsid w:val="003661BB"/>
    <w:rsid w:val="0036647C"/>
    <w:rsid w:val="003671C1"/>
    <w:rsid w:val="00370935"/>
    <w:rsid w:val="0037099D"/>
    <w:rsid w:val="00371CEF"/>
    <w:rsid w:val="00375BC5"/>
    <w:rsid w:val="00375F63"/>
    <w:rsid w:val="003765F7"/>
    <w:rsid w:val="00377108"/>
    <w:rsid w:val="00380250"/>
    <w:rsid w:val="003876C5"/>
    <w:rsid w:val="00387730"/>
    <w:rsid w:val="003902E6"/>
    <w:rsid w:val="00391488"/>
    <w:rsid w:val="00392F01"/>
    <w:rsid w:val="00394ED8"/>
    <w:rsid w:val="00395246"/>
    <w:rsid w:val="00395B77"/>
    <w:rsid w:val="003977C0"/>
    <w:rsid w:val="00397EB6"/>
    <w:rsid w:val="003A1F38"/>
    <w:rsid w:val="003A778F"/>
    <w:rsid w:val="003A7C87"/>
    <w:rsid w:val="003B17EB"/>
    <w:rsid w:val="003B2306"/>
    <w:rsid w:val="003B2561"/>
    <w:rsid w:val="003B2821"/>
    <w:rsid w:val="003B700B"/>
    <w:rsid w:val="003B7833"/>
    <w:rsid w:val="003C353F"/>
    <w:rsid w:val="003C66F5"/>
    <w:rsid w:val="003D0BBC"/>
    <w:rsid w:val="003D19AE"/>
    <w:rsid w:val="003D4440"/>
    <w:rsid w:val="003D4B4D"/>
    <w:rsid w:val="003D6344"/>
    <w:rsid w:val="003D72D0"/>
    <w:rsid w:val="003E3F11"/>
    <w:rsid w:val="003E4B68"/>
    <w:rsid w:val="003E5796"/>
    <w:rsid w:val="003E7CE5"/>
    <w:rsid w:val="003F0BB4"/>
    <w:rsid w:val="003F128B"/>
    <w:rsid w:val="003F278D"/>
    <w:rsid w:val="003F3319"/>
    <w:rsid w:val="003F52BB"/>
    <w:rsid w:val="003F7C9F"/>
    <w:rsid w:val="003F7FA4"/>
    <w:rsid w:val="00400C96"/>
    <w:rsid w:val="00403E65"/>
    <w:rsid w:val="0040438D"/>
    <w:rsid w:val="0040597A"/>
    <w:rsid w:val="0041279C"/>
    <w:rsid w:val="00412C8B"/>
    <w:rsid w:val="00413B8B"/>
    <w:rsid w:val="00417703"/>
    <w:rsid w:val="00420DB4"/>
    <w:rsid w:val="00421023"/>
    <w:rsid w:val="00425C3D"/>
    <w:rsid w:val="00426EC3"/>
    <w:rsid w:val="00427250"/>
    <w:rsid w:val="0042752B"/>
    <w:rsid w:val="00430B67"/>
    <w:rsid w:val="00431377"/>
    <w:rsid w:val="004313BB"/>
    <w:rsid w:val="00434C67"/>
    <w:rsid w:val="00442B74"/>
    <w:rsid w:val="00442EF7"/>
    <w:rsid w:val="00445317"/>
    <w:rsid w:val="00445A62"/>
    <w:rsid w:val="00453FEB"/>
    <w:rsid w:val="00455120"/>
    <w:rsid w:val="00455CBA"/>
    <w:rsid w:val="0045638C"/>
    <w:rsid w:val="00457F32"/>
    <w:rsid w:val="00460430"/>
    <w:rsid w:val="00460C9A"/>
    <w:rsid w:val="00461068"/>
    <w:rsid w:val="0046151C"/>
    <w:rsid w:val="00462457"/>
    <w:rsid w:val="004722B1"/>
    <w:rsid w:val="0048109F"/>
    <w:rsid w:val="0048289B"/>
    <w:rsid w:val="00483091"/>
    <w:rsid w:val="00484A39"/>
    <w:rsid w:val="004857AC"/>
    <w:rsid w:val="00485804"/>
    <w:rsid w:val="00485A9D"/>
    <w:rsid w:val="00490D33"/>
    <w:rsid w:val="00490FED"/>
    <w:rsid w:val="00493056"/>
    <w:rsid w:val="004935F8"/>
    <w:rsid w:val="004967DC"/>
    <w:rsid w:val="004A159E"/>
    <w:rsid w:val="004A295D"/>
    <w:rsid w:val="004A2C09"/>
    <w:rsid w:val="004A69E6"/>
    <w:rsid w:val="004A6D9C"/>
    <w:rsid w:val="004A77CB"/>
    <w:rsid w:val="004B3420"/>
    <w:rsid w:val="004B7BD8"/>
    <w:rsid w:val="004C38A6"/>
    <w:rsid w:val="004C5998"/>
    <w:rsid w:val="004C7D20"/>
    <w:rsid w:val="004D2E78"/>
    <w:rsid w:val="004D2F2B"/>
    <w:rsid w:val="004D3797"/>
    <w:rsid w:val="004D41CF"/>
    <w:rsid w:val="004D6C77"/>
    <w:rsid w:val="004D742C"/>
    <w:rsid w:val="004E0154"/>
    <w:rsid w:val="004E0BFF"/>
    <w:rsid w:val="004E48EB"/>
    <w:rsid w:val="004E53F6"/>
    <w:rsid w:val="004E6BCE"/>
    <w:rsid w:val="004F5F72"/>
    <w:rsid w:val="00502064"/>
    <w:rsid w:val="00504AC3"/>
    <w:rsid w:val="00506052"/>
    <w:rsid w:val="00506F3C"/>
    <w:rsid w:val="00507C98"/>
    <w:rsid w:val="00507D7F"/>
    <w:rsid w:val="00511758"/>
    <w:rsid w:val="00512914"/>
    <w:rsid w:val="0051517E"/>
    <w:rsid w:val="005152F5"/>
    <w:rsid w:val="005164BE"/>
    <w:rsid w:val="00516E1B"/>
    <w:rsid w:val="005177B2"/>
    <w:rsid w:val="005216EE"/>
    <w:rsid w:val="00524076"/>
    <w:rsid w:val="0052664B"/>
    <w:rsid w:val="005279C3"/>
    <w:rsid w:val="00531DCF"/>
    <w:rsid w:val="0053324E"/>
    <w:rsid w:val="005341AF"/>
    <w:rsid w:val="00534D49"/>
    <w:rsid w:val="00534F30"/>
    <w:rsid w:val="00536837"/>
    <w:rsid w:val="0053768E"/>
    <w:rsid w:val="0053790F"/>
    <w:rsid w:val="00540234"/>
    <w:rsid w:val="00542B05"/>
    <w:rsid w:val="005433B1"/>
    <w:rsid w:val="005448E2"/>
    <w:rsid w:val="005476A1"/>
    <w:rsid w:val="00547E96"/>
    <w:rsid w:val="00552AEE"/>
    <w:rsid w:val="00553D01"/>
    <w:rsid w:val="00554C28"/>
    <w:rsid w:val="00554D85"/>
    <w:rsid w:val="00556D22"/>
    <w:rsid w:val="00556E6A"/>
    <w:rsid w:val="0056248E"/>
    <w:rsid w:val="005632A3"/>
    <w:rsid w:val="00571A30"/>
    <w:rsid w:val="005749B0"/>
    <w:rsid w:val="00574A3F"/>
    <w:rsid w:val="005762E0"/>
    <w:rsid w:val="00580AD6"/>
    <w:rsid w:val="00590AE0"/>
    <w:rsid w:val="005925D8"/>
    <w:rsid w:val="00593A39"/>
    <w:rsid w:val="00596900"/>
    <w:rsid w:val="00597414"/>
    <w:rsid w:val="005A25D8"/>
    <w:rsid w:val="005A7730"/>
    <w:rsid w:val="005B2701"/>
    <w:rsid w:val="005B4BA8"/>
    <w:rsid w:val="005B60FC"/>
    <w:rsid w:val="005C3B24"/>
    <w:rsid w:val="005C5ECC"/>
    <w:rsid w:val="005C6F56"/>
    <w:rsid w:val="005C77A0"/>
    <w:rsid w:val="005C78CF"/>
    <w:rsid w:val="005D224C"/>
    <w:rsid w:val="005D29AE"/>
    <w:rsid w:val="005D7372"/>
    <w:rsid w:val="005E01E3"/>
    <w:rsid w:val="005E3D89"/>
    <w:rsid w:val="005E5E2B"/>
    <w:rsid w:val="005E6014"/>
    <w:rsid w:val="005E6FDC"/>
    <w:rsid w:val="005F478F"/>
    <w:rsid w:val="005F78F9"/>
    <w:rsid w:val="005F7EAF"/>
    <w:rsid w:val="00602FD0"/>
    <w:rsid w:val="00605347"/>
    <w:rsid w:val="00607407"/>
    <w:rsid w:val="006113F6"/>
    <w:rsid w:val="00611E18"/>
    <w:rsid w:val="006122E4"/>
    <w:rsid w:val="00614097"/>
    <w:rsid w:val="00615305"/>
    <w:rsid w:val="00616328"/>
    <w:rsid w:val="00621F86"/>
    <w:rsid w:val="006223F1"/>
    <w:rsid w:val="006227B6"/>
    <w:rsid w:val="00625565"/>
    <w:rsid w:val="00625707"/>
    <w:rsid w:val="00625BA4"/>
    <w:rsid w:val="00627392"/>
    <w:rsid w:val="00627C43"/>
    <w:rsid w:val="00630CEF"/>
    <w:rsid w:val="00631D35"/>
    <w:rsid w:val="00632E0A"/>
    <w:rsid w:val="00633225"/>
    <w:rsid w:val="006349C0"/>
    <w:rsid w:val="00637D0D"/>
    <w:rsid w:val="006446E6"/>
    <w:rsid w:val="0064730D"/>
    <w:rsid w:val="0064753D"/>
    <w:rsid w:val="00651B36"/>
    <w:rsid w:val="0065216D"/>
    <w:rsid w:val="00652BCD"/>
    <w:rsid w:val="0065687F"/>
    <w:rsid w:val="00664FB7"/>
    <w:rsid w:val="0066761D"/>
    <w:rsid w:val="00671164"/>
    <w:rsid w:val="006725BF"/>
    <w:rsid w:val="006742D5"/>
    <w:rsid w:val="00674994"/>
    <w:rsid w:val="00674DAE"/>
    <w:rsid w:val="00675BEB"/>
    <w:rsid w:val="00676264"/>
    <w:rsid w:val="006810C9"/>
    <w:rsid w:val="00681270"/>
    <w:rsid w:val="00681422"/>
    <w:rsid w:val="006842CA"/>
    <w:rsid w:val="006860B8"/>
    <w:rsid w:val="006916BD"/>
    <w:rsid w:val="00692982"/>
    <w:rsid w:val="006955C8"/>
    <w:rsid w:val="00696005"/>
    <w:rsid w:val="006A1DB4"/>
    <w:rsid w:val="006A3FC4"/>
    <w:rsid w:val="006A46BD"/>
    <w:rsid w:val="006B0BC6"/>
    <w:rsid w:val="006B14DC"/>
    <w:rsid w:val="006B2843"/>
    <w:rsid w:val="006B5D7D"/>
    <w:rsid w:val="006B633E"/>
    <w:rsid w:val="006C3B3E"/>
    <w:rsid w:val="006C5766"/>
    <w:rsid w:val="006C7A3F"/>
    <w:rsid w:val="006D0E54"/>
    <w:rsid w:val="006D1173"/>
    <w:rsid w:val="006D12B3"/>
    <w:rsid w:val="006D3793"/>
    <w:rsid w:val="006D449F"/>
    <w:rsid w:val="006D5003"/>
    <w:rsid w:val="006D5501"/>
    <w:rsid w:val="006D5BFC"/>
    <w:rsid w:val="006D6188"/>
    <w:rsid w:val="006D7F11"/>
    <w:rsid w:val="006F0A42"/>
    <w:rsid w:val="006F0F5F"/>
    <w:rsid w:val="00703E39"/>
    <w:rsid w:val="007042D3"/>
    <w:rsid w:val="00704BB8"/>
    <w:rsid w:val="0070666F"/>
    <w:rsid w:val="00706DCC"/>
    <w:rsid w:val="00710200"/>
    <w:rsid w:val="00711321"/>
    <w:rsid w:val="00713F40"/>
    <w:rsid w:val="00714638"/>
    <w:rsid w:val="00714986"/>
    <w:rsid w:val="0071622B"/>
    <w:rsid w:val="00716ECD"/>
    <w:rsid w:val="00717311"/>
    <w:rsid w:val="00721769"/>
    <w:rsid w:val="00721B70"/>
    <w:rsid w:val="007238F4"/>
    <w:rsid w:val="007258CA"/>
    <w:rsid w:val="00727FFC"/>
    <w:rsid w:val="0073118F"/>
    <w:rsid w:val="00731AA9"/>
    <w:rsid w:val="00734D11"/>
    <w:rsid w:val="00736EF5"/>
    <w:rsid w:val="00741D89"/>
    <w:rsid w:val="00742EA7"/>
    <w:rsid w:val="00745672"/>
    <w:rsid w:val="007470C9"/>
    <w:rsid w:val="0075186B"/>
    <w:rsid w:val="00752C36"/>
    <w:rsid w:val="00752F43"/>
    <w:rsid w:val="00754037"/>
    <w:rsid w:val="00755151"/>
    <w:rsid w:val="007567CD"/>
    <w:rsid w:val="00756969"/>
    <w:rsid w:val="00760675"/>
    <w:rsid w:val="00761C48"/>
    <w:rsid w:val="007664CA"/>
    <w:rsid w:val="0076694B"/>
    <w:rsid w:val="00766D94"/>
    <w:rsid w:val="00767D29"/>
    <w:rsid w:val="00771354"/>
    <w:rsid w:val="0077341E"/>
    <w:rsid w:val="00774EF3"/>
    <w:rsid w:val="00777F01"/>
    <w:rsid w:val="00780829"/>
    <w:rsid w:val="007838CD"/>
    <w:rsid w:val="0078404F"/>
    <w:rsid w:val="00785E6D"/>
    <w:rsid w:val="00786B14"/>
    <w:rsid w:val="007873DA"/>
    <w:rsid w:val="00790442"/>
    <w:rsid w:val="00791DC6"/>
    <w:rsid w:val="00792731"/>
    <w:rsid w:val="00792D24"/>
    <w:rsid w:val="007941C1"/>
    <w:rsid w:val="00795A91"/>
    <w:rsid w:val="007A57DE"/>
    <w:rsid w:val="007B179F"/>
    <w:rsid w:val="007B236D"/>
    <w:rsid w:val="007B2799"/>
    <w:rsid w:val="007B2A5E"/>
    <w:rsid w:val="007B3748"/>
    <w:rsid w:val="007B478F"/>
    <w:rsid w:val="007B6185"/>
    <w:rsid w:val="007C05DD"/>
    <w:rsid w:val="007C15F8"/>
    <w:rsid w:val="007C1BC1"/>
    <w:rsid w:val="007C338D"/>
    <w:rsid w:val="007C5E52"/>
    <w:rsid w:val="007C60F5"/>
    <w:rsid w:val="007C7652"/>
    <w:rsid w:val="007C7B55"/>
    <w:rsid w:val="007D1A1D"/>
    <w:rsid w:val="007D1DBD"/>
    <w:rsid w:val="007D2DE5"/>
    <w:rsid w:val="007D380F"/>
    <w:rsid w:val="007D6C05"/>
    <w:rsid w:val="007D7653"/>
    <w:rsid w:val="007E08A5"/>
    <w:rsid w:val="007E10E1"/>
    <w:rsid w:val="007E2B46"/>
    <w:rsid w:val="007E7AF9"/>
    <w:rsid w:val="007F06E5"/>
    <w:rsid w:val="007F31A9"/>
    <w:rsid w:val="007F64AF"/>
    <w:rsid w:val="007F7491"/>
    <w:rsid w:val="008009EF"/>
    <w:rsid w:val="008017C9"/>
    <w:rsid w:val="00801E8D"/>
    <w:rsid w:val="0080326C"/>
    <w:rsid w:val="00805D2D"/>
    <w:rsid w:val="00807A8F"/>
    <w:rsid w:val="008102AA"/>
    <w:rsid w:val="008106D9"/>
    <w:rsid w:val="00810E30"/>
    <w:rsid w:val="00810E6A"/>
    <w:rsid w:val="008113C7"/>
    <w:rsid w:val="00811AD8"/>
    <w:rsid w:val="00812A2A"/>
    <w:rsid w:val="00812B62"/>
    <w:rsid w:val="00813EBA"/>
    <w:rsid w:val="00815E55"/>
    <w:rsid w:val="00816BB0"/>
    <w:rsid w:val="00816E55"/>
    <w:rsid w:val="008200AB"/>
    <w:rsid w:val="00820EDD"/>
    <w:rsid w:val="008276B8"/>
    <w:rsid w:val="0083066B"/>
    <w:rsid w:val="0083171D"/>
    <w:rsid w:val="00831F17"/>
    <w:rsid w:val="00835AC6"/>
    <w:rsid w:val="00842CEC"/>
    <w:rsid w:val="0084327C"/>
    <w:rsid w:val="00844519"/>
    <w:rsid w:val="00844C2A"/>
    <w:rsid w:val="008479B0"/>
    <w:rsid w:val="00847B93"/>
    <w:rsid w:val="00850B05"/>
    <w:rsid w:val="00851E44"/>
    <w:rsid w:val="008541DC"/>
    <w:rsid w:val="00855492"/>
    <w:rsid w:val="008563D9"/>
    <w:rsid w:val="00856C68"/>
    <w:rsid w:val="008576AE"/>
    <w:rsid w:val="00862B29"/>
    <w:rsid w:val="008662C9"/>
    <w:rsid w:val="00871260"/>
    <w:rsid w:val="00871DD4"/>
    <w:rsid w:val="00880C89"/>
    <w:rsid w:val="008833A9"/>
    <w:rsid w:val="00887A97"/>
    <w:rsid w:val="00891133"/>
    <w:rsid w:val="00893A8E"/>
    <w:rsid w:val="00894D3D"/>
    <w:rsid w:val="008965A3"/>
    <w:rsid w:val="008A2FB9"/>
    <w:rsid w:val="008A3B1D"/>
    <w:rsid w:val="008A3D59"/>
    <w:rsid w:val="008A60D3"/>
    <w:rsid w:val="008B33B0"/>
    <w:rsid w:val="008B3B85"/>
    <w:rsid w:val="008C7D78"/>
    <w:rsid w:val="008D056A"/>
    <w:rsid w:val="008D4180"/>
    <w:rsid w:val="008D52D2"/>
    <w:rsid w:val="008D641B"/>
    <w:rsid w:val="008E020E"/>
    <w:rsid w:val="008E1036"/>
    <w:rsid w:val="008E2EFA"/>
    <w:rsid w:val="008E3A0D"/>
    <w:rsid w:val="008E57AE"/>
    <w:rsid w:val="008F4901"/>
    <w:rsid w:val="008F4F86"/>
    <w:rsid w:val="008F7F6F"/>
    <w:rsid w:val="0090098D"/>
    <w:rsid w:val="009014E7"/>
    <w:rsid w:val="00901CC4"/>
    <w:rsid w:val="00907431"/>
    <w:rsid w:val="00912EE8"/>
    <w:rsid w:val="00915A6B"/>
    <w:rsid w:val="00924440"/>
    <w:rsid w:val="00931DB5"/>
    <w:rsid w:val="00933494"/>
    <w:rsid w:val="00933C5F"/>
    <w:rsid w:val="0093491C"/>
    <w:rsid w:val="00937564"/>
    <w:rsid w:val="009415E6"/>
    <w:rsid w:val="00943E7B"/>
    <w:rsid w:val="00946E9C"/>
    <w:rsid w:val="00947F3E"/>
    <w:rsid w:val="00953AEB"/>
    <w:rsid w:val="00953BAF"/>
    <w:rsid w:val="009557B9"/>
    <w:rsid w:val="0095586A"/>
    <w:rsid w:val="00957C43"/>
    <w:rsid w:val="009637F5"/>
    <w:rsid w:val="0096466E"/>
    <w:rsid w:val="00965303"/>
    <w:rsid w:val="00970BC3"/>
    <w:rsid w:val="009713EC"/>
    <w:rsid w:val="00972ACA"/>
    <w:rsid w:val="00976F8C"/>
    <w:rsid w:val="00977D27"/>
    <w:rsid w:val="00981C9B"/>
    <w:rsid w:val="00985DCC"/>
    <w:rsid w:val="009874AF"/>
    <w:rsid w:val="00994A24"/>
    <w:rsid w:val="009A6C05"/>
    <w:rsid w:val="009A71C1"/>
    <w:rsid w:val="009B0610"/>
    <w:rsid w:val="009B34ED"/>
    <w:rsid w:val="009B3B0B"/>
    <w:rsid w:val="009B5574"/>
    <w:rsid w:val="009B6927"/>
    <w:rsid w:val="009B6E73"/>
    <w:rsid w:val="009C0429"/>
    <w:rsid w:val="009C50DD"/>
    <w:rsid w:val="009D0BA5"/>
    <w:rsid w:val="009D1A9C"/>
    <w:rsid w:val="009D2FF4"/>
    <w:rsid w:val="009D3C11"/>
    <w:rsid w:val="009D7C4C"/>
    <w:rsid w:val="009E013D"/>
    <w:rsid w:val="009E1F50"/>
    <w:rsid w:val="009E55B0"/>
    <w:rsid w:val="009E5B73"/>
    <w:rsid w:val="009E5C83"/>
    <w:rsid w:val="009E5DDA"/>
    <w:rsid w:val="009E720A"/>
    <w:rsid w:val="009E7CE2"/>
    <w:rsid w:val="009F0055"/>
    <w:rsid w:val="009F0DA1"/>
    <w:rsid w:val="009F2216"/>
    <w:rsid w:val="009F2981"/>
    <w:rsid w:val="009F345E"/>
    <w:rsid w:val="009F3579"/>
    <w:rsid w:val="009F35E7"/>
    <w:rsid w:val="00A00B1C"/>
    <w:rsid w:val="00A00B8A"/>
    <w:rsid w:val="00A028A0"/>
    <w:rsid w:val="00A03BA9"/>
    <w:rsid w:val="00A071B2"/>
    <w:rsid w:val="00A07D1B"/>
    <w:rsid w:val="00A102A9"/>
    <w:rsid w:val="00A1035B"/>
    <w:rsid w:val="00A13570"/>
    <w:rsid w:val="00A21C43"/>
    <w:rsid w:val="00A23EBB"/>
    <w:rsid w:val="00A2472C"/>
    <w:rsid w:val="00A25A1F"/>
    <w:rsid w:val="00A26473"/>
    <w:rsid w:val="00A324A0"/>
    <w:rsid w:val="00A35EB8"/>
    <w:rsid w:val="00A36692"/>
    <w:rsid w:val="00A36926"/>
    <w:rsid w:val="00A43186"/>
    <w:rsid w:val="00A43387"/>
    <w:rsid w:val="00A443CB"/>
    <w:rsid w:val="00A451BB"/>
    <w:rsid w:val="00A45C55"/>
    <w:rsid w:val="00A46F3B"/>
    <w:rsid w:val="00A50C7F"/>
    <w:rsid w:val="00A511A7"/>
    <w:rsid w:val="00A5157A"/>
    <w:rsid w:val="00A52F42"/>
    <w:rsid w:val="00A54A0D"/>
    <w:rsid w:val="00A55C12"/>
    <w:rsid w:val="00A57B4A"/>
    <w:rsid w:val="00A612D9"/>
    <w:rsid w:val="00A6410C"/>
    <w:rsid w:val="00A64298"/>
    <w:rsid w:val="00A66C7B"/>
    <w:rsid w:val="00A742D7"/>
    <w:rsid w:val="00A7662B"/>
    <w:rsid w:val="00A80DAC"/>
    <w:rsid w:val="00A81E0C"/>
    <w:rsid w:val="00A8222B"/>
    <w:rsid w:val="00A8542F"/>
    <w:rsid w:val="00A904EF"/>
    <w:rsid w:val="00A917C0"/>
    <w:rsid w:val="00A91BD3"/>
    <w:rsid w:val="00A923EA"/>
    <w:rsid w:val="00A94E6B"/>
    <w:rsid w:val="00A96ED2"/>
    <w:rsid w:val="00A96F6D"/>
    <w:rsid w:val="00AA1946"/>
    <w:rsid w:val="00AA1BE4"/>
    <w:rsid w:val="00AA49A1"/>
    <w:rsid w:val="00AA4A1B"/>
    <w:rsid w:val="00AB0EC9"/>
    <w:rsid w:val="00AB20B3"/>
    <w:rsid w:val="00AB2DCE"/>
    <w:rsid w:val="00AB56C0"/>
    <w:rsid w:val="00AB5E43"/>
    <w:rsid w:val="00AB7FA6"/>
    <w:rsid w:val="00AC096C"/>
    <w:rsid w:val="00AC1365"/>
    <w:rsid w:val="00AC6755"/>
    <w:rsid w:val="00AC704F"/>
    <w:rsid w:val="00AC7FC4"/>
    <w:rsid w:val="00AD0399"/>
    <w:rsid w:val="00AD1A28"/>
    <w:rsid w:val="00AD2EB9"/>
    <w:rsid w:val="00AD53C3"/>
    <w:rsid w:val="00AD7096"/>
    <w:rsid w:val="00AD72B9"/>
    <w:rsid w:val="00AD7853"/>
    <w:rsid w:val="00AE0A79"/>
    <w:rsid w:val="00AE48B3"/>
    <w:rsid w:val="00AE4B17"/>
    <w:rsid w:val="00AF05FB"/>
    <w:rsid w:val="00AF2901"/>
    <w:rsid w:val="00AF3ACA"/>
    <w:rsid w:val="00AF73FB"/>
    <w:rsid w:val="00AF79A9"/>
    <w:rsid w:val="00B003B3"/>
    <w:rsid w:val="00B02224"/>
    <w:rsid w:val="00B028A8"/>
    <w:rsid w:val="00B0484B"/>
    <w:rsid w:val="00B07948"/>
    <w:rsid w:val="00B14D3B"/>
    <w:rsid w:val="00B15E19"/>
    <w:rsid w:val="00B16419"/>
    <w:rsid w:val="00B1754B"/>
    <w:rsid w:val="00B2051D"/>
    <w:rsid w:val="00B20BAC"/>
    <w:rsid w:val="00B22633"/>
    <w:rsid w:val="00B22CE3"/>
    <w:rsid w:val="00B23281"/>
    <w:rsid w:val="00B26B2C"/>
    <w:rsid w:val="00B27C7F"/>
    <w:rsid w:val="00B31207"/>
    <w:rsid w:val="00B34367"/>
    <w:rsid w:val="00B34594"/>
    <w:rsid w:val="00B35768"/>
    <w:rsid w:val="00B36AC9"/>
    <w:rsid w:val="00B36DAE"/>
    <w:rsid w:val="00B374D8"/>
    <w:rsid w:val="00B40EC7"/>
    <w:rsid w:val="00B4672D"/>
    <w:rsid w:val="00B47063"/>
    <w:rsid w:val="00B554DC"/>
    <w:rsid w:val="00B55876"/>
    <w:rsid w:val="00B57167"/>
    <w:rsid w:val="00B57F72"/>
    <w:rsid w:val="00B61A18"/>
    <w:rsid w:val="00B61C34"/>
    <w:rsid w:val="00B6342F"/>
    <w:rsid w:val="00B63985"/>
    <w:rsid w:val="00B66420"/>
    <w:rsid w:val="00B705C7"/>
    <w:rsid w:val="00B7132F"/>
    <w:rsid w:val="00B7190C"/>
    <w:rsid w:val="00B7464C"/>
    <w:rsid w:val="00B7521B"/>
    <w:rsid w:val="00B75AEC"/>
    <w:rsid w:val="00B766A6"/>
    <w:rsid w:val="00B8283C"/>
    <w:rsid w:val="00B83EC5"/>
    <w:rsid w:val="00B848E4"/>
    <w:rsid w:val="00B85F4C"/>
    <w:rsid w:val="00B91B8A"/>
    <w:rsid w:val="00BA04E1"/>
    <w:rsid w:val="00BA2066"/>
    <w:rsid w:val="00BA2BE6"/>
    <w:rsid w:val="00BA30B9"/>
    <w:rsid w:val="00BA52DD"/>
    <w:rsid w:val="00BB4B70"/>
    <w:rsid w:val="00BB68FE"/>
    <w:rsid w:val="00BC0FE0"/>
    <w:rsid w:val="00BC32C9"/>
    <w:rsid w:val="00BC55F2"/>
    <w:rsid w:val="00BD045C"/>
    <w:rsid w:val="00BD149E"/>
    <w:rsid w:val="00BD14E3"/>
    <w:rsid w:val="00BD2D81"/>
    <w:rsid w:val="00BD445A"/>
    <w:rsid w:val="00BD53F9"/>
    <w:rsid w:val="00BD5FFF"/>
    <w:rsid w:val="00BE31FA"/>
    <w:rsid w:val="00BE56E1"/>
    <w:rsid w:val="00BE58C9"/>
    <w:rsid w:val="00BE5E30"/>
    <w:rsid w:val="00BE659F"/>
    <w:rsid w:val="00BF167B"/>
    <w:rsid w:val="00BF1FDE"/>
    <w:rsid w:val="00BF3806"/>
    <w:rsid w:val="00BF3C73"/>
    <w:rsid w:val="00BF421A"/>
    <w:rsid w:val="00BF46A9"/>
    <w:rsid w:val="00BF64D8"/>
    <w:rsid w:val="00BF6C2E"/>
    <w:rsid w:val="00C003C5"/>
    <w:rsid w:val="00C00925"/>
    <w:rsid w:val="00C0139A"/>
    <w:rsid w:val="00C0207F"/>
    <w:rsid w:val="00C1041E"/>
    <w:rsid w:val="00C122D6"/>
    <w:rsid w:val="00C16F7B"/>
    <w:rsid w:val="00C17E11"/>
    <w:rsid w:val="00C20FCC"/>
    <w:rsid w:val="00C21436"/>
    <w:rsid w:val="00C24F47"/>
    <w:rsid w:val="00C253FA"/>
    <w:rsid w:val="00C259B4"/>
    <w:rsid w:val="00C307AE"/>
    <w:rsid w:val="00C31EB0"/>
    <w:rsid w:val="00C331AF"/>
    <w:rsid w:val="00C34C01"/>
    <w:rsid w:val="00C34F61"/>
    <w:rsid w:val="00C3691B"/>
    <w:rsid w:val="00C416EB"/>
    <w:rsid w:val="00C43D13"/>
    <w:rsid w:val="00C45E6F"/>
    <w:rsid w:val="00C514AC"/>
    <w:rsid w:val="00C6263D"/>
    <w:rsid w:val="00C72177"/>
    <w:rsid w:val="00C73481"/>
    <w:rsid w:val="00C7639F"/>
    <w:rsid w:val="00C76D9D"/>
    <w:rsid w:val="00C81823"/>
    <w:rsid w:val="00C85B8E"/>
    <w:rsid w:val="00C85CCD"/>
    <w:rsid w:val="00C8624B"/>
    <w:rsid w:val="00C90217"/>
    <w:rsid w:val="00C917DA"/>
    <w:rsid w:val="00C9494D"/>
    <w:rsid w:val="00C951D6"/>
    <w:rsid w:val="00C95C7F"/>
    <w:rsid w:val="00C96DF1"/>
    <w:rsid w:val="00C97F64"/>
    <w:rsid w:val="00CA1784"/>
    <w:rsid w:val="00CA1D09"/>
    <w:rsid w:val="00CA35F9"/>
    <w:rsid w:val="00CA5741"/>
    <w:rsid w:val="00CB0321"/>
    <w:rsid w:val="00CB1640"/>
    <w:rsid w:val="00CB260F"/>
    <w:rsid w:val="00CB40B0"/>
    <w:rsid w:val="00CB4D20"/>
    <w:rsid w:val="00CB5075"/>
    <w:rsid w:val="00CB6B70"/>
    <w:rsid w:val="00CB6D2E"/>
    <w:rsid w:val="00CB7F9E"/>
    <w:rsid w:val="00CC369C"/>
    <w:rsid w:val="00CD129B"/>
    <w:rsid w:val="00CD1AEF"/>
    <w:rsid w:val="00CD1EDE"/>
    <w:rsid w:val="00CD2344"/>
    <w:rsid w:val="00CD59A6"/>
    <w:rsid w:val="00CE05F4"/>
    <w:rsid w:val="00CE09BE"/>
    <w:rsid w:val="00CE5FFD"/>
    <w:rsid w:val="00CE703A"/>
    <w:rsid w:val="00CF0869"/>
    <w:rsid w:val="00CF093E"/>
    <w:rsid w:val="00CF4A85"/>
    <w:rsid w:val="00CF7E38"/>
    <w:rsid w:val="00D01551"/>
    <w:rsid w:val="00D01F19"/>
    <w:rsid w:val="00D02678"/>
    <w:rsid w:val="00D051B9"/>
    <w:rsid w:val="00D057FF"/>
    <w:rsid w:val="00D07898"/>
    <w:rsid w:val="00D11105"/>
    <w:rsid w:val="00D118A8"/>
    <w:rsid w:val="00D1343D"/>
    <w:rsid w:val="00D1396D"/>
    <w:rsid w:val="00D13A79"/>
    <w:rsid w:val="00D153D0"/>
    <w:rsid w:val="00D162BB"/>
    <w:rsid w:val="00D171E2"/>
    <w:rsid w:val="00D20AD7"/>
    <w:rsid w:val="00D22F28"/>
    <w:rsid w:val="00D23380"/>
    <w:rsid w:val="00D25EA1"/>
    <w:rsid w:val="00D30E11"/>
    <w:rsid w:val="00D30FAE"/>
    <w:rsid w:val="00D342CB"/>
    <w:rsid w:val="00D4221C"/>
    <w:rsid w:val="00D43D8A"/>
    <w:rsid w:val="00D47735"/>
    <w:rsid w:val="00D47E0C"/>
    <w:rsid w:val="00D528AE"/>
    <w:rsid w:val="00D5365F"/>
    <w:rsid w:val="00D53EE6"/>
    <w:rsid w:val="00D5549C"/>
    <w:rsid w:val="00D559EA"/>
    <w:rsid w:val="00D56B99"/>
    <w:rsid w:val="00D579C9"/>
    <w:rsid w:val="00D624EC"/>
    <w:rsid w:val="00D62B76"/>
    <w:rsid w:val="00D62D36"/>
    <w:rsid w:val="00D6393C"/>
    <w:rsid w:val="00D648D1"/>
    <w:rsid w:val="00D64AFA"/>
    <w:rsid w:val="00D70B3B"/>
    <w:rsid w:val="00D74DDE"/>
    <w:rsid w:val="00D76F7B"/>
    <w:rsid w:val="00D80E65"/>
    <w:rsid w:val="00D820D4"/>
    <w:rsid w:val="00D83F02"/>
    <w:rsid w:val="00D83FEB"/>
    <w:rsid w:val="00D858DB"/>
    <w:rsid w:val="00D86146"/>
    <w:rsid w:val="00DA0C14"/>
    <w:rsid w:val="00DA2EAC"/>
    <w:rsid w:val="00DA32D2"/>
    <w:rsid w:val="00DA425A"/>
    <w:rsid w:val="00DA4B39"/>
    <w:rsid w:val="00DA54DD"/>
    <w:rsid w:val="00DA6F0A"/>
    <w:rsid w:val="00DA7918"/>
    <w:rsid w:val="00DB210F"/>
    <w:rsid w:val="00DB4AB6"/>
    <w:rsid w:val="00DB4C1A"/>
    <w:rsid w:val="00DB4D29"/>
    <w:rsid w:val="00DB4F88"/>
    <w:rsid w:val="00DB687A"/>
    <w:rsid w:val="00DB7789"/>
    <w:rsid w:val="00DC04F9"/>
    <w:rsid w:val="00DC0955"/>
    <w:rsid w:val="00DC0DEF"/>
    <w:rsid w:val="00DC365A"/>
    <w:rsid w:val="00DC3FEE"/>
    <w:rsid w:val="00DC46B1"/>
    <w:rsid w:val="00DC7D2C"/>
    <w:rsid w:val="00DD439C"/>
    <w:rsid w:val="00DD5448"/>
    <w:rsid w:val="00DD5792"/>
    <w:rsid w:val="00DD7F3E"/>
    <w:rsid w:val="00DE041D"/>
    <w:rsid w:val="00DE1A34"/>
    <w:rsid w:val="00DE296C"/>
    <w:rsid w:val="00DE5F59"/>
    <w:rsid w:val="00DE6272"/>
    <w:rsid w:val="00DF374A"/>
    <w:rsid w:val="00DF44A0"/>
    <w:rsid w:val="00DF5D93"/>
    <w:rsid w:val="00DF6C29"/>
    <w:rsid w:val="00E06B4E"/>
    <w:rsid w:val="00E07C4A"/>
    <w:rsid w:val="00E117B0"/>
    <w:rsid w:val="00E12CB5"/>
    <w:rsid w:val="00E14251"/>
    <w:rsid w:val="00E233F2"/>
    <w:rsid w:val="00E24073"/>
    <w:rsid w:val="00E266AA"/>
    <w:rsid w:val="00E270F1"/>
    <w:rsid w:val="00E27F62"/>
    <w:rsid w:val="00E3094D"/>
    <w:rsid w:val="00E30B1F"/>
    <w:rsid w:val="00E32A92"/>
    <w:rsid w:val="00E33DC9"/>
    <w:rsid w:val="00E34666"/>
    <w:rsid w:val="00E34F03"/>
    <w:rsid w:val="00E35E9F"/>
    <w:rsid w:val="00E475C9"/>
    <w:rsid w:val="00E5078D"/>
    <w:rsid w:val="00E521AE"/>
    <w:rsid w:val="00E55CE6"/>
    <w:rsid w:val="00E5751A"/>
    <w:rsid w:val="00E62F8D"/>
    <w:rsid w:val="00E63603"/>
    <w:rsid w:val="00E667A9"/>
    <w:rsid w:val="00E67AD9"/>
    <w:rsid w:val="00E76AE8"/>
    <w:rsid w:val="00E77EFA"/>
    <w:rsid w:val="00E819B7"/>
    <w:rsid w:val="00E8287A"/>
    <w:rsid w:val="00E84470"/>
    <w:rsid w:val="00E871AC"/>
    <w:rsid w:val="00E87B92"/>
    <w:rsid w:val="00E92C00"/>
    <w:rsid w:val="00E93826"/>
    <w:rsid w:val="00E94EA1"/>
    <w:rsid w:val="00EA4398"/>
    <w:rsid w:val="00EA60F0"/>
    <w:rsid w:val="00EA7C98"/>
    <w:rsid w:val="00EA7E35"/>
    <w:rsid w:val="00EB1070"/>
    <w:rsid w:val="00EB1B4B"/>
    <w:rsid w:val="00EB3217"/>
    <w:rsid w:val="00EB5081"/>
    <w:rsid w:val="00EB51FE"/>
    <w:rsid w:val="00EB7825"/>
    <w:rsid w:val="00EB7DE7"/>
    <w:rsid w:val="00EC1141"/>
    <w:rsid w:val="00EC1D17"/>
    <w:rsid w:val="00EC43A8"/>
    <w:rsid w:val="00EC6167"/>
    <w:rsid w:val="00ED01BE"/>
    <w:rsid w:val="00ED0AD6"/>
    <w:rsid w:val="00ED1F65"/>
    <w:rsid w:val="00ED343A"/>
    <w:rsid w:val="00ED6936"/>
    <w:rsid w:val="00EE2CF2"/>
    <w:rsid w:val="00EE42C1"/>
    <w:rsid w:val="00EF0C55"/>
    <w:rsid w:val="00EF10EC"/>
    <w:rsid w:val="00EF2F5D"/>
    <w:rsid w:val="00EF371F"/>
    <w:rsid w:val="00EF4F28"/>
    <w:rsid w:val="00EF6F93"/>
    <w:rsid w:val="00F02005"/>
    <w:rsid w:val="00F0267A"/>
    <w:rsid w:val="00F04719"/>
    <w:rsid w:val="00F047BA"/>
    <w:rsid w:val="00F051CD"/>
    <w:rsid w:val="00F123DB"/>
    <w:rsid w:val="00F13281"/>
    <w:rsid w:val="00F13500"/>
    <w:rsid w:val="00F13C7D"/>
    <w:rsid w:val="00F14003"/>
    <w:rsid w:val="00F153B0"/>
    <w:rsid w:val="00F157F1"/>
    <w:rsid w:val="00F224A0"/>
    <w:rsid w:val="00F22E76"/>
    <w:rsid w:val="00F36515"/>
    <w:rsid w:val="00F365AE"/>
    <w:rsid w:val="00F36C0E"/>
    <w:rsid w:val="00F426E4"/>
    <w:rsid w:val="00F446BC"/>
    <w:rsid w:val="00F47638"/>
    <w:rsid w:val="00F5025E"/>
    <w:rsid w:val="00F518E2"/>
    <w:rsid w:val="00F5216E"/>
    <w:rsid w:val="00F525A3"/>
    <w:rsid w:val="00F53962"/>
    <w:rsid w:val="00F5619B"/>
    <w:rsid w:val="00F57AC1"/>
    <w:rsid w:val="00F6026D"/>
    <w:rsid w:val="00F60311"/>
    <w:rsid w:val="00F621E4"/>
    <w:rsid w:val="00F63C47"/>
    <w:rsid w:val="00F65B18"/>
    <w:rsid w:val="00F6773F"/>
    <w:rsid w:val="00F71B7B"/>
    <w:rsid w:val="00F7200C"/>
    <w:rsid w:val="00F72A40"/>
    <w:rsid w:val="00F72A49"/>
    <w:rsid w:val="00F73CC3"/>
    <w:rsid w:val="00F81276"/>
    <w:rsid w:val="00F8163E"/>
    <w:rsid w:val="00F823CA"/>
    <w:rsid w:val="00F85990"/>
    <w:rsid w:val="00F86E3C"/>
    <w:rsid w:val="00F87171"/>
    <w:rsid w:val="00F92BF9"/>
    <w:rsid w:val="00F93F2B"/>
    <w:rsid w:val="00F94C2F"/>
    <w:rsid w:val="00F94E5A"/>
    <w:rsid w:val="00F9716C"/>
    <w:rsid w:val="00FA08E6"/>
    <w:rsid w:val="00FA18F3"/>
    <w:rsid w:val="00FB4048"/>
    <w:rsid w:val="00FB4204"/>
    <w:rsid w:val="00FB4AC4"/>
    <w:rsid w:val="00FB60E0"/>
    <w:rsid w:val="00FB61AD"/>
    <w:rsid w:val="00FB75E9"/>
    <w:rsid w:val="00FB77F5"/>
    <w:rsid w:val="00FC284D"/>
    <w:rsid w:val="00FC2BA8"/>
    <w:rsid w:val="00FC3FBC"/>
    <w:rsid w:val="00FC45D9"/>
    <w:rsid w:val="00FC4A3E"/>
    <w:rsid w:val="00FC7BDA"/>
    <w:rsid w:val="00FD4E4B"/>
    <w:rsid w:val="00FD76CC"/>
    <w:rsid w:val="00FD7790"/>
    <w:rsid w:val="00FE2F87"/>
    <w:rsid w:val="00FE7B96"/>
    <w:rsid w:val="00FF0DC0"/>
    <w:rsid w:val="00FF2318"/>
    <w:rsid w:val="00FF73B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61DAA6B"/>
  <w15:docId w15:val="{2CA35688-3674-4681-9537-B1994742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MX" w:eastAsia="es-MX"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89B"/>
    <w:rPr>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07A48"/>
    <w:pPr>
      <w:tabs>
        <w:tab w:val="center" w:pos="4252"/>
        <w:tab w:val="right" w:pos="8504"/>
      </w:tabs>
    </w:pPr>
  </w:style>
  <w:style w:type="character" w:customStyle="1" w:styleId="EncabezadoCar">
    <w:name w:val="Encabezado Car"/>
    <w:basedOn w:val="Fuentedeprrafopredeter"/>
    <w:link w:val="Encabezado"/>
    <w:rsid w:val="000C7DE0"/>
    <w:rPr>
      <w:sz w:val="24"/>
      <w:szCs w:val="24"/>
      <w:lang w:val="es-ES" w:eastAsia="es-ES"/>
    </w:rPr>
  </w:style>
  <w:style w:type="paragraph" w:styleId="Piedepgina">
    <w:name w:val="footer"/>
    <w:basedOn w:val="Normal"/>
    <w:link w:val="PiedepginaCar"/>
    <w:uiPriority w:val="99"/>
    <w:rsid w:val="00307A48"/>
    <w:pPr>
      <w:tabs>
        <w:tab w:val="center" w:pos="4252"/>
        <w:tab w:val="right" w:pos="8504"/>
      </w:tabs>
    </w:pPr>
  </w:style>
  <w:style w:type="character" w:customStyle="1" w:styleId="PiedepginaCar">
    <w:name w:val="Pie de página Car"/>
    <w:basedOn w:val="Fuentedeprrafopredeter"/>
    <w:link w:val="Piedepgina"/>
    <w:uiPriority w:val="99"/>
    <w:rsid w:val="000C7DE0"/>
    <w:rPr>
      <w:sz w:val="24"/>
      <w:szCs w:val="24"/>
      <w:lang w:val="es-ES" w:eastAsia="es-ES"/>
    </w:rPr>
  </w:style>
  <w:style w:type="paragraph" w:styleId="Textodeglobo">
    <w:name w:val="Balloon Text"/>
    <w:basedOn w:val="Normal"/>
    <w:link w:val="TextodegloboCar"/>
    <w:uiPriority w:val="99"/>
    <w:rsid w:val="001F64A9"/>
    <w:rPr>
      <w:rFonts w:ascii="Tahoma" w:hAnsi="Tahoma" w:cs="Tahoma"/>
      <w:sz w:val="16"/>
      <w:szCs w:val="16"/>
    </w:rPr>
  </w:style>
  <w:style w:type="character" w:customStyle="1" w:styleId="TextodegloboCar">
    <w:name w:val="Texto de globo Car"/>
    <w:basedOn w:val="Fuentedeprrafopredeter"/>
    <w:link w:val="Textodeglobo"/>
    <w:uiPriority w:val="99"/>
    <w:locked/>
    <w:rsid w:val="001F64A9"/>
    <w:rPr>
      <w:rFonts w:ascii="Tahoma" w:hAnsi="Tahoma" w:cs="Tahoma"/>
      <w:sz w:val="16"/>
      <w:szCs w:val="16"/>
      <w:lang w:val="es-ES" w:eastAsia="es-ES"/>
    </w:rPr>
  </w:style>
  <w:style w:type="paragraph" w:styleId="Prrafodelista">
    <w:name w:val="List Paragraph"/>
    <w:basedOn w:val="Normal"/>
    <w:uiPriority w:val="34"/>
    <w:qFormat/>
    <w:rsid w:val="00B57167"/>
    <w:pPr>
      <w:ind w:left="720"/>
      <w:contextualSpacing/>
    </w:pPr>
  </w:style>
  <w:style w:type="paragraph" w:styleId="Textoindependiente3">
    <w:name w:val="Body Text 3"/>
    <w:basedOn w:val="Normal"/>
    <w:link w:val="Textoindependiente3Car"/>
    <w:rsid w:val="00F72A49"/>
    <w:pPr>
      <w:jc w:val="both"/>
    </w:pPr>
    <w:rPr>
      <w:rFonts w:ascii="Arial" w:hAnsi="Arial"/>
      <w:b/>
      <w:szCs w:val="22"/>
      <w:lang w:val="es-MX"/>
    </w:rPr>
  </w:style>
  <w:style w:type="character" w:customStyle="1" w:styleId="Textoindependiente3Car">
    <w:name w:val="Texto independiente 3 Car"/>
    <w:basedOn w:val="Fuentedeprrafopredeter"/>
    <w:link w:val="Textoindependiente3"/>
    <w:rsid w:val="00F72A49"/>
    <w:rPr>
      <w:rFonts w:ascii="Arial" w:hAnsi="Arial"/>
      <w:b/>
      <w:sz w:val="24"/>
      <w:szCs w:val="22"/>
      <w:lang w:eastAsia="es-ES"/>
    </w:rPr>
  </w:style>
  <w:style w:type="character" w:styleId="Hipervnculo">
    <w:name w:val="Hyperlink"/>
    <w:rsid w:val="00BA2066"/>
    <w:rPr>
      <w:color w:val="0000FF"/>
      <w:u w:val="single"/>
    </w:rPr>
  </w:style>
  <w:style w:type="character" w:styleId="nfasis">
    <w:name w:val="Emphasis"/>
    <w:basedOn w:val="Fuentedeprrafopredeter"/>
    <w:rsid w:val="00554D85"/>
    <w:rPr>
      <w:i/>
      <w:iCs/>
    </w:rPr>
  </w:style>
  <w:style w:type="character" w:styleId="Refdecomentario">
    <w:name w:val="annotation reference"/>
    <w:basedOn w:val="Fuentedeprrafopredeter"/>
    <w:semiHidden/>
    <w:unhideWhenUsed/>
    <w:rsid w:val="00042A82"/>
    <w:rPr>
      <w:sz w:val="16"/>
      <w:szCs w:val="16"/>
    </w:rPr>
  </w:style>
  <w:style w:type="paragraph" w:styleId="Textocomentario">
    <w:name w:val="annotation text"/>
    <w:basedOn w:val="Normal"/>
    <w:link w:val="TextocomentarioCar"/>
    <w:semiHidden/>
    <w:unhideWhenUsed/>
    <w:rsid w:val="00042A82"/>
    <w:rPr>
      <w:sz w:val="20"/>
      <w:szCs w:val="20"/>
    </w:rPr>
  </w:style>
  <w:style w:type="character" w:customStyle="1" w:styleId="TextocomentarioCar">
    <w:name w:val="Texto comentario Car"/>
    <w:basedOn w:val="Fuentedeprrafopredeter"/>
    <w:link w:val="Textocomentario"/>
    <w:semiHidden/>
    <w:rsid w:val="00042A82"/>
    <w:rPr>
      <w:sz w:val="20"/>
      <w:szCs w:val="20"/>
      <w:lang w:val="es-ES" w:eastAsia="es-ES"/>
    </w:rPr>
  </w:style>
  <w:style w:type="paragraph" w:styleId="Asuntodelcomentario">
    <w:name w:val="annotation subject"/>
    <w:basedOn w:val="Textocomentario"/>
    <w:next w:val="Textocomentario"/>
    <w:link w:val="AsuntodelcomentarioCar"/>
    <w:semiHidden/>
    <w:unhideWhenUsed/>
    <w:rsid w:val="00042A82"/>
    <w:rPr>
      <w:b/>
      <w:bCs/>
    </w:rPr>
  </w:style>
  <w:style w:type="character" w:customStyle="1" w:styleId="AsuntodelcomentarioCar">
    <w:name w:val="Asunto del comentario Car"/>
    <w:basedOn w:val="TextocomentarioCar"/>
    <w:link w:val="Asuntodelcomentario"/>
    <w:semiHidden/>
    <w:rsid w:val="00042A82"/>
    <w:rPr>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926">
      <w:bodyDiv w:val="1"/>
      <w:marLeft w:val="0"/>
      <w:marRight w:val="0"/>
      <w:marTop w:val="0"/>
      <w:marBottom w:val="0"/>
      <w:divBdr>
        <w:top w:val="none" w:sz="0" w:space="0" w:color="auto"/>
        <w:left w:val="none" w:sz="0" w:space="0" w:color="auto"/>
        <w:bottom w:val="none" w:sz="0" w:space="0" w:color="auto"/>
        <w:right w:val="none" w:sz="0" w:space="0" w:color="auto"/>
      </w:divBdr>
    </w:div>
    <w:div w:id="177894638">
      <w:bodyDiv w:val="1"/>
      <w:marLeft w:val="0"/>
      <w:marRight w:val="0"/>
      <w:marTop w:val="0"/>
      <w:marBottom w:val="0"/>
      <w:divBdr>
        <w:top w:val="none" w:sz="0" w:space="0" w:color="auto"/>
        <w:left w:val="none" w:sz="0" w:space="0" w:color="auto"/>
        <w:bottom w:val="none" w:sz="0" w:space="0" w:color="auto"/>
        <w:right w:val="none" w:sz="0" w:space="0" w:color="auto"/>
      </w:divBdr>
    </w:div>
    <w:div w:id="444152872">
      <w:bodyDiv w:val="1"/>
      <w:marLeft w:val="0"/>
      <w:marRight w:val="0"/>
      <w:marTop w:val="0"/>
      <w:marBottom w:val="0"/>
      <w:divBdr>
        <w:top w:val="none" w:sz="0" w:space="0" w:color="auto"/>
        <w:left w:val="none" w:sz="0" w:space="0" w:color="auto"/>
        <w:bottom w:val="none" w:sz="0" w:space="0" w:color="auto"/>
        <w:right w:val="none" w:sz="0" w:space="0" w:color="auto"/>
      </w:divBdr>
    </w:div>
    <w:div w:id="565729214">
      <w:bodyDiv w:val="1"/>
      <w:marLeft w:val="0"/>
      <w:marRight w:val="0"/>
      <w:marTop w:val="0"/>
      <w:marBottom w:val="0"/>
      <w:divBdr>
        <w:top w:val="none" w:sz="0" w:space="0" w:color="auto"/>
        <w:left w:val="none" w:sz="0" w:space="0" w:color="auto"/>
        <w:bottom w:val="none" w:sz="0" w:space="0" w:color="auto"/>
        <w:right w:val="none" w:sz="0" w:space="0" w:color="auto"/>
      </w:divBdr>
    </w:div>
    <w:div w:id="1434403586">
      <w:bodyDiv w:val="1"/>
      <w:marLeft w:val="0"/>
      <w:marRight w:val="0"/>
      <w:marTop w:val="0"/>
      <w:marBottom w:val="0"/>
      <w:divBdr>
        <w:top w:val="none" w:sz="0" w:space="0" w:color="auto"/>
        <w:left w:val="none" w:sz="0" w:space="0" w:color="auto"/>
        <w:bottom w:val="none" w:sz="0" w:space="0" w:color="auto"/>
        <w:right w:val="none" w:sz="0" w:space="0" w:color="auto"/>
      </w:divBdr>
    </w:div>
    <w:div w:id="1533112520">
      <w:bodyDiv w:val="1"/>
      <w:marLeft w:val="0"/>
      <w:marRight w:val="0"/>
      <w:marTop w:val="0"/>
      <w:marBottom w:val="0"/>
      <w:divBdr>
        <w:top w:val="none" w:sz="0" w:space="0" w:color="auto"/>
        <w:left w:val="none" w:sz="0" w:space="0" w:color="auto"/>
        <w:bottom w:val="none" w:sz="0" w:space="0" w:color="auto"/>
        <w:right w:val="none" w:sz="0" w:space="0" w:color="auto"/>
      </w:divBdr>
    </w:div>
    <w:div w:id="1533346016">
      <w:bodyDiv w:val="1"/>
      <w:marLeft w:val="0"/>
      <w:marRight w:val="0"/>
      <w:marTop w:val="0"/>
      <w:marBottom w:val="0"/>
      <w:divBdr>
        <w:top w:val="none" w:sz="0" w:space="0" w:color="auto"/>
        <w:left w:val="none" w:sz="0" w:space="0" w:color="auto"/>
        <w:bottom w:val="none" w:sz="0" w:space="0" w:color="auto"/>
        <w:right w:val="none" w:sz="0" w:space="0" w:color="auto"/>
      </w:divBdr>
    </w:div>
    <w:div w:id="1593583481">
      <w:marLeft w:val="0"/>
      <w:marRight w:val="0"/>
      <w:marTop w:val="0"/>
      <w:marBottom w:val="0"/>
      <w:divBdr>
        <w:top w:val="none" w:sz="0" w:space="0" w:color="auto"/>
        <w:left w:val="none" w:sz="0" w:space="0" w:color="auto"/>
        <w:bottom w:val="none" w:sz="0" w:space="0" w:color="auto"/>
        <w:right w:val="none" w:sz="0" w:space="0" w:color="auto"/>
      </w:divBdr>
    </w:div>
    <w:div w:id="1593583482">
      <w:marLeft w:val="0"/>
      <w:marRight w:val="0"/>
      <w:marTop w:val="0"/>
      <w:marBottom w:val="0"/>
      <w:divBdr>
        <w:top w:val="none" w:sz="0" w:space="0" w:color="auto"/>
        <w:left w:val="none" w:sz="0" w:space="0" w:color="auto"/>
        <w:bottom w:val="none" w:sz="0" w:space="0" w:color="auto"/>
        <w:right w:val="none" w:sz="0" w:space="0" w:color="auto"/>
      </w:divBdr>
    </w:div>
    <w:div w:id="1743597132">
      <w:bodyDiv w:val="1"/>
      <w:marLeft w:val="0"/>
      <w:marRight w:val="0"/>
      <w:marTop w:val="0"/>
      <w:marBottom w:val="0"/>
      <w:divBdr>
        <w:top w:val="none" w:sz="0" w:space="0" w:color="auto"/>
        <w:left w:val="none" w:sz="0" w:space="0" w:color="auto"/>
        <w:bottom w:val="none" w:sz="0" w:space="0" w:color="auto"/>
        <w:right w:val="none" w:sz="0" w:space="0" w:color="auto"/>
      </w:divBdr>
    </w:div>
    <w:div w:id="189611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11</Pages>
  <Words>3986</Words>
  <Characters>21925</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CONTRATO DE CESIÓN DE DERECHOS DE LA OBRA LITERARIA “EL PODER GLOBAL EN LA INDUSTRIA AUTOMOTRIZ</vt:lpstr>
    </vt:vector>
  </TitlesOfParts>
  <Company>Universidad Iberoamericana</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CESIÓN DE DERECHOS DE LA OBRA LITERARIA “EL PODER GLOBAL EN LA INDUSTRIA AUTOMOTRIZ</dc:title>
  <dc:creator>Administrador</dc:creator>
  <cp:lastModifiedBy>Usuario</cp:lastModifiedBy>
  <cp:revision>68</cp:revision>
  <cp:lastPrinted>2017-11-17T23:32:00Z</cp:lastPrinted>
  <dcterms:created xsi:type="dcterms:W3CDTF">2017-11-17T20:58:00Z</dcterms:created>
  <dcterms:modified xsi:type="dcterms:W3CDTF">2018-06-13T18:46:00Z</dcterms:modified>
</cp:coreProperties>
</file>